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00481" w14:textId="2C37BA74" w:rsidR="00CE07AA" w:rsidRPr="00024936" w:rsidRDefault="00CE07AA" w:rsidP="21EFE1C1">
      <w:pPr>
        <w:spacing w:after="0" w:line="240" w:lineRule="auto"/>
        <w:contextualSpacing/>
        <w:jc w:val="center"/>
        <w:rPr>
          <w:rFonts w:ascii="Microsoft JhengHei UI" w:eastAsia="Microsoft JhengHei UI" w:hAnsi="Microsoft JhengHei UI"/>
          <w:b/>
          <w:bCs/>
          <w:color w:val="4472C4" w:themeColor="accent1"/>
          <w:sz w:val="20"/>
          <w:szCs w:val="20"/>
          <w:rPrChange w:id="0" w:author="Anjum, Aisha" w:date="2024-11-27T14:58:00Z">
            <w:rPr>
              <w:rFonts w:ascii="Microsoft JhengHei UI" w:eastAsia="Microsoft JhengHei UI" w:hAnsi="Microsoft JhengHei UI"/>
              <w:b/>
              <w:bCs/>
              <w:color w:val="4472C4" w:themeColor="accent1"/>
              <w:sz w:val="36"/>
              <w:szCs w:val="36"/>
            </w:rPr>
          </w:rPrChange>
        </w:rPr>
      </w:pPr>
      <w:r w:rsidRPr="21EFE1C1">
        <w:rPr>
          <w:rFonts w:ascii="Microsoft JhengHei UI" w:eastAsia="Microsoft JhengHei UI" w:hAnsi="Microsoft JhengHei UI"/>
          <w:b/>
          <w:bCs/>
          <w:color w:val="4472C4" w:themeColor="accent1"/>
          <w:sz w:val="36"/>
          <w:szCs w:val="36"/>
        </w:rPr>
        <w:t>REMAP-CAP</w:t>
      </w:r>
      <w:ins w:id="1" w:author="Anjum, Aisha" w:date="2024-11-27T14:57:00Z">
        <w:r>
          <w:br/>
        </w:r>
      </w:ins>
    </w:p>
    <w:p w14:paraId="55BCB0EB" w14:textId="7FE5ED82" w:rsidR="00C047D6" w:rsidRPr="00024936" w:rsidRDefault="003D3FB2" w:rsidP="21EFE1C1">
      <w:pPr>
        <w:spacing w:after="0" w:line="240" w:lineRule="auto"/>
        <w:contextualSpacing/>
        <w:jc w:val="center"/>
        <w:rPr>
          <w:ins w:id="2" w:author="Anjum, Aisha" w:date="2024-11-27T14:57:00Z" w16du:dateUtc="2024-11-27T14:57:58Z"/>
          <w:b/>
          <w:bCs/>
          <w:sz w:val="36"/>
          <w:szCs w:val="36"/>
        </w:rPr>
      </w:pPr>
      <w:r w:rsidRPr="21EFE1C1">
        <w:rPr>
          <w:b/>
          <w:bCs/>
          <w:sz w:val="36"/>
          <w:szCs w:val="36"/>
        </w:rPr>
        <w:t xml:space="preserve">Privacy </w:t>
      </w:r>
      <w:del w:id="3" w:author="Beren Barklam" w:date="2024-08-21T12:43:00Z">
        <w:r w:rsidRPr="21EFE1C1" w:rsidDel="003D3FB2">
          <w:rPr>
            <w:b/>
            <w:bCs/>
            <w:sz w:val="36"/>
            <w:szCs w:val="36"/>
          </w:rPr>
          <w:delText>n</w:delText>
        </w:r>
      </w:del>
      <w:ins w:id="4" w:author="Beren Barklam" w:date="2024-08-21T12:43:00Z">
        <w:r w:rsidR="00A960E9" w:rsidRPr="21EFE1C1">
          <w:rPr>
            <w:b/>
            <w:bCs/>
            <w:sz w:val="36"/>
            <w:szCs w:val="36"/>
          </w:rPr>
          <w:t>N</w:t>
        </w:r>
      </w:ins>
      <w:r w:rsidRPr="21EFE1C1">
        <w:rPr>
          <w:b/>
          <w:bCs/>
          <w:sz w:val="36"/>
          <w:szCs w:val="36"/>
        </w:rPr>
        <w:t>otice</w:t>
      </w:r>
    </w:p>
    <w:p w14:paraId="1290EE83" w14:textId="039062EA" w:rsidR="21EFE1C1" w:rsidRDefault="21EFE1C1" w:rsidP="21EFE1C1">
      <w:pPr>
        <w:spacing w:after="0" w:line="240" w:lineRule="auto"/>
        <w:contextualSpacing/>
        <w:jc w:val="center"/>
        <w:rPr>
          <w:b/>
          <w:bCs/>
          <w:sz w:val="28"/>
          <w:szCs w:val="28"/>
          <w:rPrChange w:id="5" w:author="Anjum, Aisha" w:date="2024-11-27T14:59:00Z">
            <w:rPr>
              <w:b/>
              <w:bCs/>
              <w:sz w:val="36"/>
              <w:szCs w:val="36"/>
            </w:rPr>
          </w:rPrChange>
        </w:rPr>
      </w:pPr>
    </w:p>
    <w:p w14:paraId="1B7F1880" w14:textId="5ABD84F5" w:rsidR="003D3FB2" w:rsidRDefault="003D3FB2" w:rsidP="00024936">
      <w:pPr>
        <w:pStyle w:val="NormalWeb"/>
        <w:shd w:val="clear" w:color="auto" w:fill="FFFFFF"/>
        <w:spacing w:after="120"/>
        <w:rPr>
          <w:ins w:id="6" w:author="Beren Barklam" w:date="2024-08-20T16:35:00Z" w16du:dateUtc="2024-08-20T15:35:00Z"/>
          <w:rFonts w:asciiTheme="minorHAnsi" w:eastAsia="Times New Roman" w:hAnsiTheme="minorHAnsi" w:cstheme="minorHAnsi"/>
          <w:color w:val="212121"/>
          <w:sz w:val="22"/>
          <w:szCs w:val="22"/>
          <w:lang w:eastAsia="en-GB"/>
        </w:rPr>
      </w:pPr>
      <w:r w:rsidRPr="003D3FB2">
        <w:rPr>
          <w:rFonts w:asciiTheme="minorHAnsi" w:hAnsiTheme="minorHAnsi" w:cstheme="minorHAnsi"/>
          <w:sz w:val="22"/>
          <w:szCs w:val="22"/>
        </w:rPr>
        <w:t>This is a large global trial</w:t>
      </w:r>
      <w:ins w:id="7" w:author="Beren Barklam" w:date="2024-08-21T12:43:00Z" w16du:dateUtc="2024-08-21T11:43:00Z">
        <w:r w:rsidR="004569EB">
          <w:rPr>
            <w:rFonts w:asciiTheme="minorHAnsi" w:hAnsiTheme="minorHAnsi" w:cstheme="minorHAnsi"/>
            <w:sz w:val="22"/>
            <w:szCs w:val="22"/>
          </w:rPr>
          <w:t>,</w:t>
        </w:r>
      </w:ins>
      <w:r w:rsidRPr="003D3FB2">
        <w:rPr>
          <w:rFonts w:asciiTheme="minorHAnsi" w:hAnsiTheme="minorHAnsi" w:cstheme="minorHAnsi"/>
          <w:sz w:val="22"/>
          <w:szCs w:val="22"/>
        </w:rPr>
        <w:t xml:space="preserve"> and we will follow the law by making sure your information is kept private and secure. </w:t>
      </w:r>
      <w:del w:id="8" w:author="Beren Barklam" w:date="2024-08-21T12:43:00Z" w16du:dateUtc="2024-08-21T11:43:00Z">
        <w:r w:rsidRPr="003D3FB2" w:rsidDel="0001691B">
          <w:rPr>
            <w:rFonts w:asciiTheme="minorHAnsi" w:eastAsia="Times New Roman" w:hAnsiTheme="minorHAnsi" w:cstheme="minorHAnsi"/>
            <w:color w:val="212121"/>
            <w:sz w:val="22"/>
            <w:szCs w:val="22"/>
            <w:lang w:eastAsia="en-GB"/>
          </w:rPr>
          <w:delText xml:space="preserve">UMC Utrecht is </w:delText>
        </w:r>
      </w:del>
      <w:del w:id="9" w:author="Beren Barklam" w:date="2024-08-21T12:44:00Z" w16du:dateUtc="2024-08-21T11:44:00Z">
        <w:r w:rsidRPr="003D3FB2" w:rsidDel="0001691B">
          <w:rPr>
            <w:rFonts w:asciiTheme="minorHAnsi" w:eastAsia="Times New Roman" w:hAnsiTheme="minorHAnsi" w:cstheme="minorHAnsi"/>
            <w:color w:val="212121"/>
            <w:sz w:val="22"/>
            <w:szCs w:val="22"/>
            <w:lang w:eastAsia="en-GB"/>
          </w:rPr>
          <w:delText>t</w:delText>
        </w:r>
      </w:del>
      <w:ins w:id="10" w:author="Beren Barklam" w:date="2024-08-21T12:44:00Z" w16du:dateUtc="2024-08-21T11:44:00Z">
        <w:r w:rsidR="0001691B">
          <w:rPr>
            <w:rFonts w:asciiTheme="minorHAnsi" w:eastAsia="Times New Roman" w:hAnsiTheme="minorHAnsi" w:cstheme="minorHAnsi"/>
            <w:color w:val="212121"/>
            <w:sz w:val="22"/>
            <w:szCs w:val="22"/>
            <w:lang w:eastAsia="en-GB"/>
          </w:rPr>
          <w:t>T</w:t>
        </w:r>
      </w:ins>
      <w:r w:rsidRPr="003D3FB2">
        <w:rPr>
          <w:rFonts w:asciiTheme="minorHAnsi" w:eastAsia="Times New Roman" w:hAnsiTheme="minorHAnsi" w:cstheme="minorHAnsi"/>
          <w:color w:val="212121"/>
          <w:sz w:val="22"/>
          <w:szCs w:val="22"/>
          <w:lang w:eastAsia="en-GB"/>
        </w:rPr>
        <w:t>he sponsor for this study</w:t>
      </w:r>
      <w:ins w:id="11" w:author="Beren Barklam" w:date="2024-08-21T12:43:00Z" w16du:dateUtc="2024-08-21T11:43:00Z">
        <w:r w:rsidR="0001691B">
          <w:rPr>
            <w:rFonts w:asciiTheme="minorHAnsi" w:eastAsia="Times New Roman" w:hAnsiTheme="minorHAnsi" w:cstheme="minorHAnsi"/>
            <w:color w:val="212121"/>
            <w:sz w:val="22"/>
            <w:szCs w:val="22"/>
            <w:lang w:eastAsia="en-GB"/>
          </w:rPr>
          <w:t xml:space="preserve"> is UMC Utrecht,</w:t>
        </w:r>
      </w:ins>
      <w:r w:rsidRPr="003D3FB2">
        <w:rPr>
          <w:rFonts w:asciiTheme="minorHAnsi" w:eastAsia="Times New Roman" w:hAnsiTheme="minorHAnsi" w:cstheme="minorHAnsi"/>
          <w:color w:val="212121"/>
          <w:sz w:val="22"/>
          <w:szCs w:val="22"/>
          <w:lang w:eastAsia="en-GB"/>
        </w:rPr>
        <w:t xml:space="preserve"> based in the Netherlands. We will be using information from you and your medical records </w:t>
      </w:r>
      <w:del w:id="12" w:author="Beren Barklam" w:date="2024-08-21T12:44:00Z" w16du:dateUtc="2024-08-21T11:44:00Z">
        <w:r w:rsidRPr="003D3FB2" w:rsidDel="00B7462C">
          <w:rPr>
            <w:rFonts w:asciiTheme="minorHAnsi" w:eastAsia="Times New Roman" w:hAnsiTheme="minorHAnsi" w:cstheme="minorHAnsi"/>
            <w:color w:val="212121"/>
            <w:sz w:val="22"/>
            <w:szCs w:val="22"/>
            <w:lang w:eastAsia="en-GB"/>
          </w:rPr>
          <w:delText xml:space="preserve">in order </w:delText>
        </w:r>
      </w:del>
      <w:r w:rsidRPr="003D3FB2">
        <w:rPr>
          <w:rFonts w:asciiTheme="minorHAnsi" w:eastAsia="Times New Roman" w:hAnsiTheme="minorHAnsi" w:cstheme="minorHAnsi"/>
          <w:color w:val="212121"/>
          <w:sz w:val="22"/>
          <w:szCs w:val="22"/>
          <w:lang w:eastAsia="en-GB"/>
        </w:rPr>
        <w:t xml:space="preserve">to </w:t>
      </w:r>
      <w:ins w:id="13" w:author="Best-Lane, Janis A" w:date="2024-09-26T13:13:00Z" w16du:dateUtc="2024-09-26T12:13:00Z">
        <w:r w:rsidR="00EE06FD">
          <w:rPr>
            <w:rFonts w:asciiTheme="minorHAnsi" w:eastAsia="Times New Roman" w:hAnsiTheme="minorHAnsi" w:cstheme="minorHAnsi"/>
            <w:color w:val="212121"/>
            <w:sz w:val="22"/>
            <w:szCs w:val="22"/>
            <w:lang w:eastAsia="en-GB"/>
          </w:rPr>
          <w:t>run</w:t>
        </w:r>
      </w:ins>
      <w:del w:id="14" w:author="Best-Lane, Janis A" w:date="2024-09-26T13:13:00Z" w16du:dateUtc="2024-09-26T12:13:00Z">
        <w:r w:rsidRPr="003D3FB2" w:rsidDel="00EE06FD">
          <w:rPr>
            <w:rFonts w:asciiTheme="minorHAnsi" w:eastAsia="Times New Roman" w:hAnsiTheme="minorHAnsi" w:cstheme="minorHAnsi"/>
            <w:color w:val="212121"/>
            <w:sz w:val="22"/>
            <w:szCs w:val="22"/>
            <w:lang w:eastAsia="en-GB"/>
          </w:rPr>
          <w:delText>undertake</w:delText>
        </w:r>
      </w:del>
      <w:r w:rsidRPr="003D3FB2">
        <w:rPr>
          <w:rFonts w:asciiTheme="minorHAnsi" w:eastAsia="Times New Roman" w:hAnsiTheme="minorHAnsi" w:cstheme="minorHAnsi"/>
          <w:color w:val="212121"/>
          <w:sz w:val="22"/>
          <w:szCs w:val="22"/>
          <w:lang w:eastAsia="en-GB"/>
        </w:rPr>
        <w:t xml:space="preserve"> this study</w:t>
      </w:r>
      <w:ins w:id="15" w:author="Beren Barklam" w:date="2024-08-21T12:44:00Z" w16du:dateUtc="2024-08-21T11:44:00Z">
        <w:r w:rsidR="00B7462C">
          <w:rPr>
            <w:rFonts w:asciiTheme="minorHAnsi" w:eastAsia="Times New Roman" w:hAnsiTheme="minorHAnsi" w:cstheme="minorHAnsi"/>
            <w:color w:val="212121"/>
            <w:sz w:val="22"/>
            <w:szCs w:val="22"/>
            <w:lang w:eastAsia="en-GB"/>
          </w:rPr>
          <w:t>,</w:t>
        </w:r>
      </w:ins>
      <w:r w:rsidRPr="003D3FB2">
        <w:rPr>
          <w:rFonts w:asciiTheme="minorHAnsi" w:eastAsia="Times New Roman" w:hAnsiTheme="minorHAnsi" w:cstheme="minorHAnsi"/>
          <w:color w:val="212121"/>
          <w:sz w:val="22"/>
          <w:szCs w:val="22"/>
          <w:lang w:eastAsia="en-GB"/>
        </w:rPr>
        <w:t xml:space="preserve"> and UMC Utrecht will act as the data controller for this study. This means that they are responsible for looking after your information and using it properly. UMC Utrecht will be storing study data, as outlined below, on servers based in Sydney</w:t>
      </w:r>
      <w:r w:rsidR="00ED4D7C">
        <w:rPr>
          <w:rFonts w:asciiTheme="minorHAnsi" w:eastAsia="Times New Roman" w:hAnsiTheme="minorHAnsi" w:cstheme="minorHAnsi"/>
          <w:color w:val="212121"/>
          <w:sz w:val="22"/>
          <w:szCs w:val="22"/>
          <w:lang w:eastAsia="en-GB"/>
        </w:rPr>
        <w:t>,</w:t>
      </w:r>
      <w:r w:rsidRPr="003D3FB2">
        <w:rPr>
          <w:rFonts w:asciiTheme="minorHAnsi" w:eastAsia="Times New Roman" w:hAnsiTheme="minorHAnsi" w:cstheme="minorHAnsi"/>
          <w:color w:val="212121"/>
          <w:sz w:val="22"/>
          <w:szCs w:val="22"/>
          <w:lang w:eastAsia="en-GB"/>
        </w:rPr>
        <w:t xml:space="preserve"> Australia. </w:t>
      </w:r>
      <w:r w:rsidRPr="003D3FB2" w:rsidDel="008675BA">
        <w:rPr>
          <w:rFonts w:asciiTheme="minorHAnsi" w:eastAsia="Times New Roman" w:hAnsiTheme="minorHAnsi" w:cstheme="minorHAnsi"/>
          <w:color w:val="212121"/>
          <w:sz w:val="22"/>
          <w:szCs w:val="22"/>
          <w:lang w:eastAsia="en-GB"/>
        </w:rPr>
        <w:t xml:space="preserve">This information will be kept for </w:t>
      </w:r>
      <w:r w:rsidR="008620B8">
        <w:rPr>
          <w:rFonts w:asciiTheme="minorHAnsi" w:eastAsia="Times New Roman" w:hAnsiTheme="minorHAnsi" w:cstheme="minorHAnsi"/>
          <w:color w:val="212121"/>
          <w:sz w:val="22"/>
          <w:szCs w:val="22"/>
          <w:lang w:eastAsia="en-GB"/>
        </w:rPr>
        <w:t>25</w:t>
      </w:r>
      <w:r w:rsidRPr="003D3FB2" w:rsidDel="008675BA">
        <w:rPr>
          <w:rFonts w:asciiTheme="minorHAnsi" w:eastAsia="Times New Roman" w:hAnsiTheme="minorHAnsi" w:cstheme="minorHAnsi"/>
          <w:color w:val="212121"/>
          <w:sz w:val="22"/>
          <w:szCs w:val="22"/>
          <w:lang w:eastAsia="en-GB"/>
        </w:rPr>
        <w:t xml:space="preserve"> years after the study has finished.</w:t>
      </w:r>
    </w:p>
    <w:p w14:paraId="556CC8ED" w14:textId="44CA3268" w:rsidR="009725F6" w:rsidRPr="003D3FB2" w:rsidRDefault="009725F6" w:rsidP="00024936">
      <w:pPr>
        <w:pStyle w:val="NormalWeb"/>
        <w:shd w:val="clear" w:color="auto" w:fill="FFFFFF"/>
        <w:spacing w:after="120"/>
        <w:rPr>
          <w:rFonts w:asciiTheme="minorHAnsi" w:eastAsia="Times New Roman" w:hAnsiTheme="minorHAnsi" w:cstheme="minorHAnsi"/>
          <w:color w:val="212121"/>
          <w:sz w:val="22"/>
          <w:szCs w:val="22"/>
          <w:lang w:eastAsia="en-GB"/>
        </w:rPr>
      </w:pPr>
      <w:ins w:id="16" w:author="Beren Barklam" w:date="2024-08-20T16:34:00Z" w16du:dateUtc="2024-08-20T15:34:00Z">
        <w:r w:rsidRPr="009725F6">
          <w:rPr>
            <w:rFonts w:asciiTheme="minorHAnsi" w:eastAsia="Times New Roman" w:hAnsiTheme="minorHAnsi" w:cstheme="minorHAnsi"/>
            <w:color w:val="212121"/>
            <w:sz w:val="22"/>
            <w:szCs w:val="22"/>
            <w:lang w:eastAsia="en-GB"/>
          </w:rPr>
          <w:t>Some (anonymous) data about safety of</w:t>
        </w:r>
      </w:ins>
      <w:ins w:id="17" w:author="Best-Lane, Janis A" w:date="2024-09-26T12:07:00Z" w16du:dateUtc="2024-09-26T11:07:00Z">
        <w:r w:rsidR="00372543">
          <w:rPr>
            <w:rFonts w:asciiTheme="minorHAnsi" w:eastAsia="Times New Roman" w:hAnsiTheme="minorHAnsi" w:cstheme="minorHAnsi"/>
            <w:color w:val="212121"/>
            <w:sz w:val="22"/>
            <w:szCs w:val="22"/>
            <w:lang w:eastAsia="en-GB"/>
          </w:rPr>
          <w:t xml:space="preserve"> </w:t>
        </w:r>
      </w:ins>
      <w:ins w:id="18" w:author="Beren Barklam" w:date="2024-08-20T16:34:00Z" w16du:dateUtc="2024-08-20T15:34:00Z">
        <w:del w:id="19" w:author="Anjum, Aisha" w:date="2024-08-23T17:11:00Z" w16du:dateUtc="2024-08-23T16:11:00Z">
          <w:r w:rsidRPr="009725F6" w:rsidDel="00BF7EBF">
            <w:rPr>
              <w:rFonts w:asciiTheme="minorHAnsi" w:eastAsia="Times New Roman" w:hAnsiTheme="minorHAnsi" w:cstheme="minorHAnsi"/>
              <w:color w:val="212121"/>
              <w:sz w:val="22"/>
              <w:szCs w:val="22"/>
              <w:lang w:eastAsia="en-GB"/>
            </w:rPr>
            <w:delText xml:space="preserve"> </w:delText>
          </w:r>
        </w:del>
      </w:ins>
      <w:ins w:id="20" w:author="Beren Barklam" w:date="2024-08-21T12:45:00Z" w16du:dateUtc="2024-08-21T11:45:00Z">
        <w:del w:id="21" w:author="Anjum, Aisha" w:date="2024-08-23T17:11:00Z" w16du:dateUtc="2024-08-23T16:11:00Z">
          <w:r w:rsidR="006E02DD" w:rsidDel="00BF7EBF">
            <w:rPr>
              <w:rFonts w:asciiTheme="minorHAnsi" w:eastAsia="Times New Roman" w:hAnsiTheme="minorHAnsi" w:cstheme="minorHAnsi"/>
              <w:color w:val="212121"/>
              <w:sz w:val="22"/>
              <w:szCs w:val="22"/>
              <w:lang w:eastAsia="en-GB"/>
            </w:rPr>
            <w:delText xml:space="preserve">the </w:delText>
          </w:r>
        </w:del>
      </w:ins>
      <w:ins w:id="22"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specific </w:t>
        </w:r>
      </w:ins>
      <w:ins w:id="23" w:author="Beren Barklam" w:date="2024-08-21T12:46:00Z" w16du:dateUtc="2024-08-21T11:46:00Z">
        <w:r w:rsidR="00795CA0">
          <w:rPr>
            <w:rFonts w:asciiTheme="minorHAnsi" w:eastAsia="Times New Roman" w:hAnsiTheme="minorHAnsi" w:cstheme="minorHAnsi"/>
            <w:color w:val="212121"/>
            <w:sz w:val="22"/>
            <w:szCs w:val="22"/>
            <w:lang w:eastAsia="en-GB"/>
          </w:rPr>
          <w:t>medications</w:t>
        </w:r>
      </w:ins>
      <w:ins w:id="24"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 tested and your clinical situation at the end of study follow</w:t>
        </w:r>
      </w:ins>
      <w:ins w:id="25" w:author="Beren Barklam" w:date="2024-08-21T12:46:00Z" w16du:dateUtc="2024-08-21T11:46:00Z">
        <w:r w:rsidR="00D25A76">
          <w:rPr>
            <w:rFonts w:asciiTheme="minorHAnsi" w:eastAsia="Times New Roman" w:hAnsiTheme="minorHAnsi" w:cstheme="minorHAnsi"/>
            <w:color w:val="212121"/>
            <w:sz w:val="22"/>
            <w:szCs w:val="22"/>
            <w:lang w:eastAsia="en-GB"/>
          </w:rPr>
          <w:t>-</w:t>
        </w:r>
      </w:ins>
      <w:ins w:id="26"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up (e.g., </w:t>
        </w:r>
      </w:ins>
      <w:ins w:id="27" w:author="Beren Barklam" w:date="2024-08-21T12:46:00Z" w16du:dateUtc="2024-08-21T11:46:00Z">
        <w:r w:rsidR="00D25A76">
          <w:rPr>
            <w:rFonts w:asciiTheme="minorHAnsi" w:eastAsia="Times New Roman" w:hAnsiTheme="minorHAnsi" w:cstheme="minorHAnsi"/>
            <w:color w:val="212121"/>
            <w:sz w:val="22"/>
            <w:szCs w:val="22"/>
            <w:lang w:eastAsia="en-GB"/>
          </w:rPr>
          <w:t xml:space="preserve">whether </w:t>
        </w:r>
      </w:ins>
      <w:ins w:id="28"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you </w:t>
        </w:r>
      </w:ins>
      <w:ins w:id="29" w:author="Beren Barklam" w:date="2024-08-21T12:46:00Z" w16du:dateUtc="2024-08-21T11:46:00Z">
        <w:r w:rsidR="00D25A76">
          <w:rPr>
            <w:rFonts w:asciiTheme="minorHAnsi" w:eastAsia="Times New Roman" w:hAnsiTheme="minorHAnsi" w:cstheme="minorHAnsi"/>
            <w:color w:val="212121"/>
            <w:sz w:val="22"/>
            <w:szCs w:val="22"/>
            <w:lang w:eastAsia="en-GB"/>
          </w:rPr>
          <w:t xml:space="preserve">are </w:t>
        </w:r>
      </w:ins>
      <w:ins w:id="30"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still in hospital or </w:t>
        </w:r>
      </w:ins>
      <w:ins w:id="31" w:author="Beren Barklam" w:date="2024-08-21T12:46:00Z" w16du:dateUtc="2024-08-21T11:46:00Z">
        <w:r w:rsidR="00D25A76">
          <w:rPr>
            <w:rFonts w:asciiTheme="minorHAnsi" w:eastAsia="Times New Roman" w:hAnsiTheme="minorHAnsi" w:cstheme="minorHAnsi"/>
            <w:color w:val="212121"/>
            <w:sz w:val="22"/>
            <w:szCs w:val="22"/>
            <w:lang w:eastAsia="en-GB"/>
          </w:rPr>
          <w:t>you were</w:t>
        </w:r>
      </w:ins>
      <w:ins w:id="32"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 discharged) may be shared with companies making the</w:t>
        </w:r>
      </w:ins>
      <w:ins w:id="33" w:author="Best-Lane, Janis A" w:date="2024-09-26T13:14:00Z" w16du:dateUtc="2024-09-26T12:14:00Z">
        <w:r w:rsidR="00EE06FD">
          <w:rPr>
            <w:rFonts w:asciiTheme="minorHAnsi" w:eastAsia="Times New Roman" w:hAnsiTheme="minorHAnsi" w:cstheme="minorHAnsi"/>
            <w:color w:val="212121"/>
            <w:sz w:val="22"/>
            <w:szCs w:val="22"/>
            <w:lang w:eastAsia="en-GB"/>
          </w:rPr>
          <w:t xml:space="preserve"> treatments</w:t>
        </w:r>
      </w:ins>
      <w:ins w:id="34" w:author="Beren Barklam" w:date="2024-08-20T16:34:00Z" w16du:dateUtc="2024-08-20T15:34:00Z">
        <w:del w:id="35" w:author="Best-Lane, Janis A" w:date="2024-09-26T13:14:00Z" w16du:dateUtc="2024-09-26T12:14:00Z">
          <w:r w:rsidRPr="009725F6" w:rsidDel="00EE06FD">
            <w:rPr>
              <w:rFonts w:asciiTheme="minorHAnsi" w:eastAsia="Times New Roman" w:hAnsiTheme="minorHAnsi" w:cstheme="minorHAnsi"/>
              <w:color w:val="212121"/>
              <w:sz w:val="22"/>
              <w:szCs w:val="22"/>
              <w:lang w:eastAsia="en-GB"/>
            </w:rPr>
            <w:delText>se drugs</w:delText>
          </w:r>
        </w:del>
        <w:r w:rsidRPr="009725F6">
          <w:rPr>
            <w:rFonts w:asciiTheme="minorHAnsi" w:eastAsia="Times New Roman" w:hAnsiTheme="minorHAnsi" w:cstheme="minorHAnsi"/>
            <w:color w:val="212121"/>
            <w:sz w:val="22"/>
            <w:szCs w:val="22"/>
            <w:lang w:eastAsia="en-GB"/>
          </w:rPr>
          <w:t xml:space="preserve">, if they are involved in the trial (for example </w:t>
        </w:r>
        <w:del w:id="36" w:author="Anjum, Aisha" w:date="2024-08-23T17:12:00Z" w16du:dateUtc="2024-08-23T16:12:00Z">
          <w:r w:rsidRPr="009725F6" w:rsidDel="00EC2A6E">
            <w:rPr>
              <w:rFonts w:asciiTheme="minorHAnsi" w:eastAsia="Times New Roman" w:hAnsiTheme="minorHAnsi" w:cstheme="minorHAnsi"/>
              <w:color w:val="212121"/>
              <w:sz w:val="22"/>
              <w:szCs w:val="22"/>
              <w:lang w:eastAsia="en-GB"/>
            </w:rPr>
            <w:delText>by providing</w:delText>
          </w:r>
        </w:del>
      </w:ins>
      <w:ins w:id="37" w:author="Anjum, Aisha" w:date="2024-08-23T17:12:00Z" w16du:dateUtc="2024-08-23T16:12:00Z">
        <w:r w:rsidR="00EC2A6E">
          <w:rPr>
            <w:rFonts w:asciiTheme="minorHAnsi" w:eastAsia="Times New Roman" w:hAnsiTheme="minorHAnsi" w:cstheme="minorHAnsi"/>
            <w:color w:val="212121"/>
            <w:sz w:val="22"/>
            <w:szCs w:val="22"/>
            <w:lang w:eastAsia="en-GB"/>
          </w:rPr>
          <w:t>they provide</w:t>
        </w:r>
      </w:ins>
      <w:ins w:id="38" w:author="Beren Barklam" w:date="2024-08-20T16:34:00Z" w16du:dateUtc="2024-08-20T15:34:00Z">
        <w:r w:rsidRPr="009725F6">
          <w:rPr>
            <w:rFonts w:asciiTheme="minorHAnsi" w:eastAsia="Times New Roman" w:hAnsiTheme="minorHAnsi" w:cstheme="minorHAnsi"/>
            <w:color w:val="212121"/>
            <w:sz w:val="22"/>
            <w:szCs w:val="22"/>
            <w:lang w:eastAsia="en-GB"/>
          </w:rPr>
          <w:t xml:space="preserve"> the </w:t>
        </w:r>
      </w:ins>
      <w:ins w:id="39" w:author="Best-Lane, Janis A" w:date="2024-09-26T13:14:00Z" w16du:dateUtc="2024-09-26T12:14:00Z">
        <w:r w:rsidR="00EE06FD">
          <w:rPr>
            <w:rFonts w:asciiTheme="minorHAnsi" w:eastAsia="Times New Roman" w:hAnsiTheme="minorHAnsi" w:cstheme="minorHAnsi"/>
            <w:color w:val="212121"/>
            <w:sz w:val="22"/>
            <w:szCs w:val="22"/>
            <w:lang w:eastAsia="en-GB"/>
          </w:rPr>
          <w:t>treatments</w:t>
        </w:r>
      </w:ins>
      <w:ins w:id="40" w:author="Beren Barklam" w:date="2024-08-20T16:34:00Z" w16du:dateUtc="2024-08-20T15:34:00Z">
        <w:del w:id="41" w:author="Best-Lane, Janis A" w:date="2024-09-26T13:14:00Z" w16du:dateUtc="2024-09-26T12:14:00Z">
          <w:r w:rsidRPr="009725F6" w:rsidDel="00EE06FD">
            <w:rPr>
              <w:rFonts w:asciiTheme="minorHAnsi" w:eastAsia="Times New Roman" w:hAnsiTheme="minorHAnsi" w:cstheme="minorHAnsi"/>
              <w:color w:val="212121"/>
              <w:sz w:val="22"/>
              <w:szCs w:val="22"/>
              <w:lang w:eastAsia="en-GB"/>
            </w:rPr>
            <w:delText>drugs</w:delText>
          </w:r>
        </w:del>
        <w:r w:rsidRPr="009725F6">
          <w:rPr>
            <w:rFonts w:asciiTheme="minorHAnsi" w:eastAsia="Times New Roman" w:hAnsiTheme="minorHAnsi" w:cstheme="minorHAnsi"/>
            <w:color w:val="212121"/>
            <w:sz w:val="22"/>
            <w:szCs w:val="22"/>
            <w:lang w:eastAsia="en-GB"/>
          </w:rPr>
          <w:t xml:space="preserve">). These data can never be traced back to you. The companies need these data to know if their </w:t>
        </w:r>
      </w:ins>
      <w:ins w:id="42" w:author="Best-Lane, Janis A" w:date="2024-09-26T13:15:00Z" w16du:dateUtc="2024-09-26T12:15:00Z">
        <w:r w:rsidR="00EE06FD">
          <w:rPr>
            <w:rFonts w:asciiTheme="minorHAnsi" w:eastAsia="Times New Roman" w:hAnsiTheme="minorHAnsi" w:cstheme="minorHAnsi"/>
            <w:color w:val="212121"/>
            <w:sz w:val="22"/>
            <w:szCs w:val="22"/>
            <w:lang w:eastAsia="en-GB"/>
          </w:rPr>
          <w:t>treatment</w:t>
        </w:r>
      </w:ins>
      <w:ins w:id="43" w:author="Beren Barklam" w:date="2024-08-20T16:34:00Z" w16du:dateUtc="2024-08-20T15:34:00Z">
        <w:del w:id="44" w:author="Best-Lane, Janis A" w:date="2024-09-26T13:15:00Z" w16du:dateUtc="2024-09-26T12:15:00Z">
          <w:r w:rsidRPr="009725F6" w:rsidDel="00EE06FD">
            <w:rPr>
              <w:rFonts w:asciiTheme="minorHAnsi" w:eastAsia="Times New Roman" w:hAnsiTheme="minorHAnsi" w:cstheme="minorHAnsi"/>
              <w:color w:val="212121"/>
              <w:sz w:val="22"/>
              <w:szCs w:val="22"/>
              <w:lang w:eastAsia="en-GB"/>
            </w:rPr>
            <w:delText>drug</w:delText>
          </w:r>
        </w:del>
        <w:r w:rsidRPr="009725F6">
          <w:rPr>
            <w:rFonts w:asciiTheme="minorHAnsi" w:eastAsia="Times New Roman" w:hAnsiTheme="minorHAnsi" w:cstheme="minorHAnsi"/>
            <w:color w:val="212121"/>
            <w:sz w:val="22"/>
            <w:szCs w:val="22"/>
            <w:lang w:eastAsia="en-GB"/>
          </w:rPr>
          <w:t xml:space="preserve"> worked and if it was safe.</w:t>
        </w:r>
      </w:ins>
    </w:p>
    <w:p w14:paraId="08E4CD00" w14:textId="2D231D49"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rights to access, change</w:t>
      </w:r>
      <w:ins w:id="45" w:author="Beren Barklam" w:date="2024-08-21T12:48:00Z" w16du:dateUtc="2024-08-21T11:48:00Z">
        <w:r w:rsidR="00D81698">
          <w:rPr>
            <w:rFonts w:eastAsia="Times New Roman" w:cstheme="minorHAnsi"/>
            <w:color w:val="212121"/>
            <w:lang w:eastAsia="en-GB"/>
          </w:rPr>
          <w:t>,</w:t>
        </w:r>
      </w:ins>
      <w:r w:rsidRPr="003D3FB2">
        <w:rPr>
          <w:rFonts w:eastAsia="Times New Roman" w:cstheme="minorHAnsi"/>
          <w:color w:val="212121"/>
          <w:lang w:eastAsia="en-GB"/>
        </w:rPr>
        <w:t xml:space="preserve"> or move your information are limited, as we need to manage your information in specific ways in order for the research to be reliable and accurate. If you withdraw from the study, we will keep the information about you that we have already </w:t>
      </w:r>
      <w:ins w:id="46" w:author="Best-Lane, Janis A" w:date="2024-09-26T13:15:00Z" w16du:dateUtc="2024-09-26T12:15:00Z">
        <w:r w:rsidR="00EE06FD">
          <w:rPr>
            <w:rFonts w:eastAsia="Times New Roman" w:cstheme="minorHAnsi"/>
            <w:color w:val="212121"/>
            <w:lang w:eastAsia="en-GB"/>
          </w:rPr>
          <w:t>collected</w:t>
        </w:r>
      </w:ins>
      <w:del w:id="47" w:author="Best-Lane, Janis A" w:date="2024-09-26T13:15:00Z" w16du:dateUtc="2024-09-26T12:15:00Z">
        <w:r w:rsidRPr="003D3FB2" w:rsidDel="00EE06FD">
          <w:rPr>
            <w:rFonts w:eastAsia="Times New Roman" w:cstheme="minorHAnsi"/>
            <w:color w:val="212121"/>
            <w:lang w:eastAsia="en-GB"/>
          </w:rPr>
          <w:delText>obtained</w:delText>
        </w:r>
      </w:del>
      <w:r w:rsidRPr="003D3FB2">
        <w:rPr>
          <w:rFonts w:eastAsia="Times New Roman" w:cstheme="minorHAnsi"/>
          <w:color w:val="212121"/>
          <w:lang w:eastAsia="en-GB"/>
        </w:rPr>
        <w:t>. To safeguard your rights, we will use the minimum personally-identifiable information possible.</w:t>
      </w:r>
    </w:p>
    <w:p w14:paraId="4C99213C" w14:textId="77777777"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 can find out more about how we use your information by contacting </w:t>
      </w:r>
      <w:hyperlink r:id="rId9" w:tgtFrame="_blank" w:history="1">
        <w:r w:rsidRPr="00AF235D">
          <w:rPr>
            <w:rFonts w:eastAsia="Times New Roman" w:cstheme="minorHAnsi"/>
            <w:color w:val="0000FF"/>
            <w:u w:val="single"/>
            <w:lang w:eastAsia="en-GB"/>
          </w:rPr>
          <w:t>privacy@umcutrecht.nl</w:t>
        </w:r>
      </w:hyperlink>
      <w:r w:rsidRPr="003D3FB2">
        <w:rPr>
          <w:rFonts w:eastAsia="Times New Roman" w:cstheme="minorHAnsi"/>
          <w:color w:val="212121"/>
          <w:lang w:eastAsia="en-GB"/>
        </w:rPr>
        <w:t>.</w:t>
      </w:r>
    </w:p>
    <w:p w14:paraId="03B27F11" w14:textId="339F7EEF"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hospital will collect information from you and your medical records for this research study in accordance with the sponsor’s instructions.</w:t>
      </w:r>
    </w:p>
    <w:p w14:paraId="244882F4" w14:textId="6C3624A6"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hospital will keep your name and contact details confidential and will not pass this information to UMC Utrecht</w:t>
      </w:r>
      <w:ins w:id="48" w:author="Anjum, Aisha" w:date="2024-09-30T20:26:00Z" w16du:dateUtc="2024-09-30T19:26:00Z">
        <w:r w:rsidR="001A17DD">
          <w:rPr>
            <w:rFonts w:eastAsia="Times New Roman" w:cstheme="minorHAnsi"/>
            <w:color w:val="212121"/>
            <w:lang w:eastAsia="en-GB"/>
          </w:rPr>
          <w:t xml:space="preserve"> (sponsor)</w:t>
        </w:r>
      </w:ins>
      <w:r w:rsidRPr="003D3FB2">
        <w:rPr>
          <w:rFonts w:eastAsia="Times New Roman" w:cstheme="minorHAnsi"/>
          <w:color w:val="212121"/>
          <w:lang w:eastAsia="en-GB"/>
        </w:rPr>
        <w:t xml:space="preserve">. Your hospital will use this information as needed, to contact you about the research study, </w:t>
      </w:r>
      <w:del w:id="49" w:author="Beren Barklam" w:date="2024-08-21T12:49:00Z" w16du:dateUtc="2024-08-21T11:49:00Z">
        <w:r w:rsidRPr="003D3FB2" w:rsidDel="00BE0EB3">
          <w:rPr>
            <w:rFonts w:eastAsia="Times New Roman" w:cstheme="minorHAnsi"/>
            <w:color w:val="212121"/>
            <w:lang w:eastAsia="en-GB"/>
          </w:rPr>
          <w:delText xml:space="preserve">and </w:delText>
        </w:r>
      </w:del>
      <w:r w:rsidRPr="003D3FB2">
        <w:rPr>
          <w:rFonts w:eastAsia="Times New Roman" w:cstheme="minorHAnsi"/>
          <w:color w:val="212121"/>
          <w:lang w:eastAsia="en-GB"/>
        </w:rPr>
        <w:t xml:space="preserve">make sure that relevant information about the study is recorded for your care, and to oversee the quality of the study. Certain individuals from UMC Utrecht </w:t>
      </w:r>
      <w:ins w:id="50" w:author="Anjum, Aisha" w:date="2024-09-30T20:27:00Z" w16du:dateUtc="2024-09-30T19:27:00Z">
        <w:r w:rsidR="001A17DD">
          <w:rPr>
            <w:rFonts w:eastAsia="Times New Roman" w:cstheme="minorHAnsi"/>
            <w:color w:val="212121"/>
            <w:lang w:eastAsia="en-GB"/>
          </w:rPr>
          <w:t xml:space="preserve">(sponsor) </w:t>
        </w:r>
      </w:ins>
      <w:r w:rsidRPr="003D3FB2">
        <w:rPr>
          <w:rFonts w:eastAsia="Times New Roman" w:cstheme="minorHAnsi"/>
          <w:color w:val="212121"/>
          <w:lang w:eastAsia="en-GB"/>
        </w:rPr>
        <w:t>and regulatory organisations may look at your medical and research records to check the accuracy of the research study. The people who analyse the information will not be able to identify you and will not be able to find out your name or contact details.</w:t>
      </w:r>
    </w:p>
    <w:p w14:paraId="5027C8DC" w14:textId="7EF4C0E0" w:rsidR="003D3FB2" w:rsidRPr="003D3FB2" w:rsidRDefault="003D3FB2" w:rsidP="21EFE1C1">
      <w:pPr>
        <w:shd w:val="clear" w:color="auto" w:fill="FFFFFF" w:themeFill="background1"/>
        <w:spacing w:after="120" w:line="240" w:lineRule="auto"/>
        <w:rPr>
          <w:ins w:id="51" w:author="Anjum, Aisha" w:date="2024-11-27T14:45:00Z" w16du:dateUtc="2024-11-27T14:45:13Z"/>
          <w:rFonts w:eastAsia="Times New Roman"/>
          <w:color w:val="212121"/>
          <w:lang w:eastAsia="en-GB"/>
        </w:rPr>
      </w:pPr>
      <w:del w:id="52" w:author="Anjum, Aisha" w:date="2024-11-27T14:45:00Z">
        <w:r w:rsidRPr="21EFE1C1" w:rsidDel="003D3FB2">
          <w:rPr>
            <w:rFonts w:eastAsia="Times New Roman"/>
            <w:color w:val="212121"/>
            <w:lang w:eastAsia="en-GB"/>
          </w:rPr>
          <w:delText>Minimal randomisation and clinical data will be collected on servers in Sydney</w:delText>
        </w:r>
        <w:r w:rsidRPr="21EFE1C1" w:rsidDel="003F5F2D">
          <w:rPr>
            <w:rFonts w:eastAsia="Times New Roman"/>
            <w:color w:val="212121"/>
            <w:lang w:eastAsia="en-GB"/>
          </w:rPr>
          <w:delText>,</w:delText>
        </w:r>
        <w:r w:rsidRPr="21EFE1C1" w:rsidDel="003D3FB2">
          <w:rPr>
            <w:rFonts w:eastAsia="Times New Roman"/>
            <w:color w:val="212121"/>
            <w:lang w:eastAsia="en-GB"/>
          </w:rPr>
          <w:delText xml:space="preserve"> Australia</w:delText>
        </w:r>
      </w:del>
      <w:ins w:id="53" w:author="Beren Barklam" w:date="2024-08-21T12:50:00Z">
        <w:del w:id="54" w:author="Anjum, Aisha" w:date="2024-11-27T14:45:00Z">
          <w:r w:rsidRPr="21EFE1C1" w:rsidDel="008B2EC3">
            <w:rPr>
              <w:rFonts w:eastAsia="Times New Roman"/>
              <w:color w:val="212121"/>
              <w:lang w:eastAsia="en-GB"/>
            </w:rPr>
            <w:delText>,</w:delText>
          </w:r>
        </w:del>
      </w:ins>
      <w:del w:id="55" w:author="Anjum, Aisha" w:date="2024-11-27T14:45:00Z">
        <w:r w:rsidRPr="21EFE1C1" w:rsidDel="003D3FB2">
          <w:rPr>
            <w:rFonts w:eastAsia="Times New Roman"/>
            <w:color w:val="212121"/>
            <w:lang w:eastAsia="en-GB"/>
          </w:rPr>
          <w:delText xml:space="preserve"> which will </w:delText>
        </w:r>
      </w:del>
      <w:del w:id="56" w:author="Beren Barklam" w:date="2024-08-21T12:50:00Z">
        <w:r w:rsidRPr="21EFE1C1" w:rsidDel="003D3FB2">
          <w:rPr>
            <w:rFonts w:eastAsia="Times New Roman"/>
            <w:color w:val="212121"/>
            <w:lang w:eastAsia="en-GB"/>
          </w:rPr>
          <w:delText>collect</w:delText>
        </w:r>
      </w:del>
      <w:ins w:id="57" w:author="Beren Barklam" w:date="2024-08-21T12:50:00Z">
        <w:del w:id="58" w:author="Anjum, Aisha" w:date="2024-11-27T14:45:00Z">
          <w:r w:rsidRPr="21EFE1C1" w:rsidDel="008B2EC3">
            <w:rPr>
              <w:rFonts w:eastAsia="Times New Roman"/>
              <w:color w:val="212121"/>
              <w:lang w:eastAsia="en-GB"/>
            </w:rPr>
            <w:delText>involve</w:delText>
          </w:r>
        </w:del>
      </w:ins>
      <w:del w:id="59" w:author="Anjum, Aisha" w:date="2024-11-27T14:45:00Z">
        <w:r w:rsidRPr="21EFE1C1" w:rsidDel="003D3FB2">
          <w:rPr>
            <w:rFonts w:eastAsia="Times New Roman"/>
            <w:color w:val="212121"/>
            <w:lang w:eastAsia="en-GB"/>
          </w:rPr>
          <w:delText xml:space="preserve"> some personal information about you for this global study. This information will include your initials, </w:delText>
        </w:r>
      </w:del>
      <w:del w:id="60" w:author="Beren Barklam" w:date="2024-08-20T16:33:00Z">
        <w:r w:rsidRPr="21EFE1C1" w:rsidDel="003D3FB2">
          <w:rPr>
            <w:rFonts w:eastAsia="Times New Roman"/>
            <w:color w:val="212121"/>
            <w:lang w:eastAsia="en-GB"/>
          </w:rPr>
          <w:delText xml:space="preserve">date </w:delText>
        </w:r>
      </w:del>
      <w:ins w:id="61" w:author="Beren Barklam" w:date="2024-08-20T16:33:00Z">
        <w:del w:id="62" w:author="Anjum, Aisha" w:date="2024-11-27T14:45:00Z">
          <w:r w:rsidRPr="21EFE1C1" w:rsidDel="003D61A2">
            <w:rPr>
              <w:rFonts w:eastAsia="Times New Roman"/>
              <w:color w:val="212121"/>
              <w:lang w:eastAsia="en-GB"/>
            </w:rPr>
            <w:delText xml:space="preserve">year </w:delText>
          </w:r>
        </w:del>
      </w:ins>
      <w:del w:id="63" w:author="Anjum, Aisha" w:date="2024-11-27T14:45:00Z">
        <w:r w:rsidRPr="21EFE1C1" w:rsidDel="003D3FB2">
          <w:rPr>
            <w:rFonts w:eastAsia="Times New Roman"/>
            <w:color w:val="212121"/>
            <w:lang w:eastAsia="en-GB"/>
          </w:rPr>
          <w:delText>of birth</w:delText>
        </w:r>
      </w:del>
      <w:ins w:id="64" w:author="Beren Barklam" w:date="2024-08-21T12:51:00Z">
        <w:del w:id="65" w:author="Anjum, Aisha" w:date="2024-11-27T14:45:00Z">
          <w:r w:rsidRPr="21EFE1C1" w:rsidDel="00940481">
            <w:rPr>
              <w:rFonts w:eastAsia="Times New Roman"/>
              <w:color w:val="212121"/>
              <w:lang w:eastAsia="en-GB"/>
            </w:rPr>
            <w:delText>,</w:delText>
          </w:r>
        </w:del>
      </w:ins>
      <w:del w:id="66" w:author="Anjum, Aisha" w:date="2024-11-27T14:45:00Z">
        <w:r w:rsidRPr="21EFE1C1" w:rsidDel="003D3FB2">
          <w:rPr>
            <w:rFonts w:eastAsia="Times New Roman"/>
            <w:color w:val="212121"/>
            <w:lang w:eastAsia="en-GB"/>
          </w:rPr>
          <w:delText xml:space="preserve"> and</w:delText>
        </w:r>
      </w:del>
      <w:del w:id="67" w:author="Beren Barklam" w:date="2024-11-25T14:31:00Z">
        <w:r w:rsidRPr="21EFE1C1" w:rsidDel="003D3FB2">
          <w:rPr>
            <w:rFonts w:eastAsia="Times New Roman"/>
            <w:color w:val="212121"/>
            <w:lang w:eastAsia="en-GB"/>
          </w:rPr>
          <w:delText xml:space="preserve"> gender</w:delText>
        </w:r>
      </w:del>
      <w:ins w:id="68" w:author="Beren Barklam" w:date="2024-11-25T14:33:00Z">
        <w:del w:id="69" w:author="Anjum, Aisha" w:date="2024-11-27T14:45:00Z">
          <w:r w:rsidRPr="21EFE1C1" w:rsidDel="00EA6F77">
            <w:rPr>
              <w:rFonts w:eastAsia="Times New Roman"/>
              <w:color w:val="212121"/>
              <w:lang w:eastAsia="en-GB"/>
            </w:rPr>
            <w:delText xml:space="preserve"> </w:delText>
          </w:r>
        </w:del>
      </w:ins>
      <w:ins w:id="70" w:author="Beren Barklam" w:date="2024-11-25T14:31:00Z">
        <w:del w:id="71" w:author="Anjum, Aisha" w:date="2024-11-27T14:45:00Z">
          <w:r w:rsidRPr="21EFE1C1" w:rsidDel="00E000FF">
            <w:rPr>
              <w:rFonts w:eastAsia="Times New Roman"/>
              <w:color w:val="212121"/>
              <w:lang w:eastAsia="en-GB"/>
            </w:rPr>
            <w:delText>sex</w:delText>
          </w:r>
        </w:del>
      </w:ins>
      <w:ins w:id="72" w:author="Beren Barklam" w:date="2024-11-25T14:32:00Z">
        <w:del w:id="73" w:author="Anjum, Aisha" w:date="2024-11-27T14:45:00Z">
          <w:r w:rsidRPr="21EFE1C1" w:rsidDel="00E000FF">
            <w:rPr>
              <w:rFonts w:eastAsia="Times New Roman"/>
              <w:color w:val="212121"/>
              <w:lang w:eastAsia="en-GB"/>
            </w:rPr>
            <w:delText xml:space="preserve"> at birth</w:delText>
          </w:r>
        </w:del>
      </w:ins>
      <w:del w:id="74" w:author="Anjum, Aisha" w:date="2024-11-27T14:45:00Z">
        <w:r w:rsidRPr="21EFE1C1" w:rsidDel="003D3FB2">
          <w:rPr>
            <w:rFonts w:eastAsia="Times New Roman"/>
            <w:color w:val="212121"/>
            <w:lang w:eastAsia="en-GB"/>
          </w:rPr>
          <w:delText>, NHS number</w:delText>
        </w:r>
      </w:del>
      <w:ins w:id="75" w:author="Beren Barklam" w:date="2024-08-21T12:51:00Z">
        <w:del w:id="76" w:author="Anjum, Aisha" w:date="2024-11-27T14:45:00Z">
          <w:r w:rsidRPr="21EFE1C1" w:rsidDel="00940481">
            <w:rPr>
              <w:rFonts w:eastAsia="Times New Roman"/>
              <w:color w:val="212121"/>
              <w:lang w:eastAsia="en-GB"/>
            </w:rPr>
            <w:delText>,</w:delText>
          </w:r>
        </w:del>
      </w:ins>
      <w:del w:id="77" w:author="Anjum, Aisha" w:date="2024-11-27T14:45:00Z">
        <w:r w:rsidRPr="21EFE1C1" w:rsidDel="003D3FB2">
          <w:rPr>
            <w:rFonts w:eastAsia="Times New Roman"/>
            <w:color w:val="212121"/>
            <w:lang w:eastAsia="en-GB"/>
          </w:rPr>
          <w:delText xml:space="preserve"> and basic eligibility health information. </w:delText>
        </w:r>
      </w:del>
      <w:ins w:id="78" w:author="Best-Lane, Janis A" w:date="2024-09-26T13:16:00Z">
        <w:del w:id="79" w:author="Anjum, Aisha" w:date="2024-11-27T14:45:00Z">
          <w:r w:rsidDel="00EE06FD">
            <w:delText xml:space="preserve">All data collected from you will be pseudonymised, which means that your data will be </w:delText>
          </w:r>
        </w:del>
      </w:ins>
      <w:del w:id="80" w:author="Anjum, Aisha" w:date="2024-11-27T14:45:00Z">
        <w:r w:rsidDel="00EE06FD">
          <w:delText>allocated</w:delText>
        </w:r>
      </w:del>
      <w:ins w:id="81" w:author="Best-Lane, Janis A" w:date="2024-09-26T13:16:00Z">
        <w:del w:id="82" w:author="Anjum, Aisha" w:date="2024-11-27T14:45:00Z">
          <w:r w:rsidDel="00EE06FD">
            <w:delText xml:space="preserve"> a reference number (code), so you cannot be directly personally identified by this. </w:delText>
          </w:r>
        </w:del>
      </w:ins>
      <w:del w:id="83" w:author="Anjum, Aisha" w:date="2024-11-27T14:45:00Z">
        <w:r w:rsidRPr="21EFE1C1" w:rsidDel="003D3FB2">
          <w:rPr>
            <w:rFonts w:eastAsia="Times New Roman"/>
            <w:color w:val="212121"/>
            <w:lang w:eastAsia="en-GB"/>
          </w:rPr>
          <w:delText xml:space="preserve">The information will be held securely with strict arrangements about who can access </w:delText>
        </w:r>
      </w:del>
      <w:ins w:id="84" w:author="Beren Barklam" w:date="2024-08-21T12:51:00Z">
        <w:del w:id="85" w:author="Anjum, Aisha" w:date="2024-11-27T14:45:00Z">
          <w:r w:rsidRPr="21EFE1C1" w:rsidDel="00B259CD">
            <w:rPr>
              <w:rFonts w:eastAsia="Times New Roman"/>
              <w:color w:val="212121"/>
              <w:lang w:eastAsia="en-GB"/>
            </w:rPr>
            <w:delText>it</w:delText>
          </w:r>
        </w:del>
      </w:ins>
      <w:del w:id="86" w:author="Anjum, Aisha" w:date="2024-11-27T14:45:00Z">
        <w:r w:rsidRPr="21EFE1C1" w:rsidDel="003D3FB2">
          <w:rPr>
            <w:rFonts w:eastAsia="Times New Roman"/>
            <w:color w:val="212121"/>
            <w:lang w:eastAsia="en-GB"/>
          </w:rPr>
          <w:delText>the</w:delText>
        </w:r>
      </w:del>
      <w:del w:id="87" w:author="Beren Barklam" w:date="2024-08-21T12:51:00Z">
        <w:r w:rsidRPr="21EFE1C1" w:rsidDel="003D3FB2">
          <w:rPr>
            <w:rFonts w:eastAsia="Times New Roman"/>
            <w:color w:val="212121"/>
            <w:lang w:eastAsia="en-GB"/>
          </w:rPr>
          <w:delText xml:space="preserve"> information</w:delText>
        </w:r>
      </w:del>
      <w:del w:id="88" w:author="Anjum, Aisha" w:date="2024-11-27T14:45:00Z">
        <w:r w:rsidRPr="21EFE1C1" w:rsidDel="003D3FB2">
          <w:rPr>
            <w:rFonts w:eastAsia="Times New Roman"/>
            <w:color w:val="212121"/>
            <w:lang w:eastAsia="en-GB"/>
          </w:rPr>
          <w:delText xml:space="preserve">. With your permission, in order </w:delText>
        </w:r>
      </w:del>
      <w:del w:id="89" w:author="Beren Barklam" w:date="2024-08-21T12:52:00Z">
        <w:r w:rsidRPr="21EFE1C1" w:rsidDel="003D3FB2">
          <w:rPr>
            <w:rFonts w:eastAsia="Times New Roman"/>
            <w:color w:val="212121"/>
            <w:lang w:eastAsia="en-GB"/>
          </w:rPr>
          <w:delText xml:space="preserve">that we </w:delText>
        </w:r>
      </w:del>
      <w:del w:id="90" w:author="Anjum, Aisha" w:date="2024-11-27T14:45:00Z">
        <w:r w:rsidRPr="21EFE1C1" w:rsidDel="003D3FB2">
          <w:rPr>
            <w:rFonts w:eastAsia="Times New Roman"/>
            <w:color w:val="212121"/>
            <w:lang w:eastAsia="en-GB"/>
          </w:rPr>
          <w:delText xml:space="preserve">can </w:delText>
        </w:r>
      </w:del>
      <w:ins w:id="91" w:author="Beren Barklam" w:date="2024-08-21T12:52:00Z">
        <w:del w:id="92" w:author="Anjum, Aisha" w:date="2024-11-27T14:45:00Z">
          <w:r w:rsidRPr="21EFE1C1" w:rsidDel="000B7623">
            <w:rPr>
              <w:rFonts w:eastAsia="Times New Roman"/>
              <w:color w:val="212121"/>
              <w:lang w:eastAsia="en-GB"/>
            </w:rPr>
            <w:delText xml:space="preserve">to </w:delText>
          </w:r>
        </w:del>
      </w:ins>
      <w:del w:id="93" w:author="Anjum, Aisha" w:date="2024-11-27T14:45:00Z">
        <w:r w:rsidRPr="21EFE1C1" w:rsidDel="003D3FB2">
          <w:rPr>
            <w:rFonts w:eastAsia="Times New Roman"/>
            <w:color w:val="212121"/>
            <w:lang w:eastAsia="en-GB"/>
          </w:rPr>
          <w:delText>contact you in 6 months and identify you in the Case Mix Programme database (</w:delText>
        </w:r>
      </w:del>
      <w:del w:id="94" w:author="Anjum, Aisha" w:date="2024-09-30T20:28:00Z">
        <w:r w:rsidRPr="21EFE1C1" w:rsidDel="003D3FB2">
          <w:rPr>
            <w:rFonts w:eastAsia="Times New Roman"/>
            <w:color w:val="212121"/>
            <w:lang w:eastAsia="en-GB"/>
          </w:rPr>
          <w:delText xml:space="preserve">as </w:delText>
        </w:r>
      </w:del>
      <w:del w:id="95" w:author="Anjum, Aisha" w:date="2024-11-27T14:45:00Z">
        <w:r w:rsidRPr="21EFE1C1" w:rsidDel="003D3FB2">
          <w:rPr>
            <w:rFonts w:eastAsia="Times New Roman"/>
            <w:color w:val="212121"/>
            <w:lang w:eastAsia="en-GB"/>
          </w:rPr>
          <w:delText>outlined above)</w:delText>
        </w:r>
      </w:del>
      <w:ins w:id="96" w:author="Beren Barklam" w:date="2024-08-21T12:52:00Z">
        <w:del w:id="97" w:author="Anjum, Aisha" w:date="2024-11-27T14:45:00Z">
          <w:r w:rsidRPr="21EFE1C1" w:rsidDel="000B7623">
            <w:rPr>
              <w:rFonts w:eastAsia="Times New Roman"/>
              <w:color w:val="212121"/>
              <w:lang w:eastAsia="en-GB"/>
            </w:rPr>
            <w:delText>,</w:delText>
          </w:r>
        </w:del>
      </w:ins>
      <w:del w:id="98" w:author="Anjum, Aisha" w:date="2024-11-27T14:45:00Z">
        <w:r w:rsidRPr="21EFE1C1" w:rsidDel="003D3FB2">
          <w:rPr>
            <w:rFonts w:eastAsia="Times New Roman"/>
            <w:color w:val="212121"/>
            <w:lang w:eastAsia="en-GB"/>
          </w:rPr>
          <w:delText xml:space="preserve"> your hospital will provide your name and telephone number to ICNARC (based in the UK), alongside some additional clinical data. </w:delText>
        </w:r>
      </w:del>
      <w:del w:id="99" w:author="Anjum, Aisha" w:date="2024-11-27T12:05:00Z">
        <w:r w:rsidRPr="21EFE1C1" w:rsidDel="003D3FB2">
          <w:rPr>
            <w:rFonts w:eastAsia="Times New Roman"/>
            <w:color w:val="212121"/>
            <w:lang w:eastAsia="en-GB"/>
          </w:rPr>
          <w:delText xml:space="preserve">Once you have been </w:delText>
        </w:r>
      </w:del>
      <w:del w:id="100" w:author="Anjum, Aisha" w:date="2024-11-27T14:45:00Z">
        <w:r w:rsidRPr="21EFE1C1" w:rsidDel="003D3FB2">
          <w:rPr>
            <w:rFonts w:eastAsia="Times New Roman"/>
            <w:color w:val="212121"/>
            <w:lang w:eastAsia="en-GB"/>
          </w:rPr>
          <w:delText>identified</w:delText>
        </w:r>
      </w:del>
      <w:del w:id="101" w:author="Anjum, Aisha" w:date="2024-11-27T12:05:00Z">
        <w:r w:rsidRPr="21EFE1C1" w:rsidDel="003D3FB2">
          <w:rPr>
            <w:rFonts w:eastAsia="Times New Roman"/>
            <w:color w:val="212121"/>
            <w:lang w:eastAsia="en-GB"/>
          </w:rPr>
          <w:delText xml:space="preserve">, </w:delText>
        </w:r>
      </w:del>
      <w:del w:id="102" w:author="Anjum, Aisha" w:date="2024-11-27T14:45:00Z">
        <w:r w:rsidRPr="21EFE1C1" w:rsidDel="003D3FB2">
          <w:rPr>
            <w:rFonts w:eastAsia="Times New Roman"/>
            <w:color w:val="212121"/>
            <w:lang w:eastAsia="en-GB"/>
          </w:rPr>
          <w:delText xml:space="preserve">the trial team will share your postcode and </w:delText>
        </w:r>
      </w:del>
      <w:ins w:id="103" w:author="Best-Lane, Janis A" w:date="2024-09-26T13:17:00Z">
        <w:del w:id="104" w:author="Anjum, Aisha" w:date="2024-11-27T14:45:00Z">
          <w:r w:rsidRPr="21EFE1C1" w:rsidDel="00EE06FD">
            <w:rPr>
              <w:rFonts w:eastAsia="Times New Roman"/>
              <w:color w:val="212121"/>
              <w:lang w:eastAsia="en-GB"/>
            </w:rPr>
            <w:delText xml:space="preserve">year </w:delText>
          </w:r>
        </w:del>
      </w:ins>
      <w:del w:id="105" w:author="Anjum, Aisha" w:date="2024-11-27T14:45:00Z">
        <w:r w:rsidRPr="21EFE1C1" w:rsidDel="003D3FB2">
          <w:rPr>
            <w:rFonts w:eastAsia="Times New Roman"/>
            <w:color w:val="212121"/>
            <w:lang w:eastAsia="en-GB"/>
          </w:rPr>
          <w:delText>date</w:delText>
        </w:r>
      </w:del>
      <w:del w:id="106" w:author="Best-Lane, Janis A" w:date="2024-09-26T13:17:00Z">
        <w:r w:rsidRPr="21EFE1C1" w:rsidDel="003D3FB2">
          <w:rPr>
            <w:rFonts w:eastAsia="Times New Roman"/>
            <w:color w:val="212121"/>
            <w:lang w:eastAsia="en-GB"/>
          </w:rPr>
          <w:delText xml:space="preserve"> </w:delText>
        </w:r>
      </w:del>
      <w:del w:id="107" w:author="Anjum, Aisha" w:date="2024-11-27T14:45:00Z">
        <w:r w:rsidRPr="21EFE1C1" w:rsidDel="003D3FB2">
          <w:rPr>
            <w:rFonts w:eastAsia="Times New Roman"/>
            <w:color w:val="212121"/>
            <w:lang w:eastAsia="en-GB"/>
          </w:rPr>
          <w:delText>of birth (held by the Case Mix Programme)</w:delText>
        </w:r>
      </w:del>
      <w:ins w:id="108" w:author="Beren Barklam" w:date="2024-08-21T12:54:00Z">
        <w:del w:id="109" w:author="Anjum, Aisha" w:date="2024-11-27T14:45:00Z">
          <w:r w:rsidRPr="21EFE1C1" w:rsidDel="001E6A43">
            <w:rPr>
              <w:rFonts w:eastAsia="Times New Roman"/>
              <w:color w:val="212121"/>
              <w:lang w:eastAsia="en-GB"/>
            </w:rPr>
            <w:delText>,</w:delText>
          </w:r>
        </w:del>
      </w:ins>
      <w:del w:id="110" w:author="Anjum, Aisha" w:date="2024-11-27T14:45:00Z">
        <w:r w:rsidRPr="21EFE1C1" w:rsidDel="003D3FB2">
          <w:rPr>
            <w:rFonts w:eastAsia="Times New Roman"/>
            <w:color w:val="212121"/>
            <w:lang w:eastAsia="en-GB"/>
          </w:rPr>
          <w:delText>; along with your NHS number and name with NHS Digital. This will enable NHS Digital to provide us with information as described above</w:delText>
        </w:r>
      </w:del>
      <w:ins w:id="111" w:author="Best-Lane, Janis A" w:date="2024-09-26T13:21:00Z">
        <w:del w:id="112" w:author="Anjum, Aisha" w:date="2024-11-27T14:45:00Z">
          <w:r w:rsidRPr="21EFE1C1" w:rsidDel="00EE06FD">
            <w:rPr>
              <w:rFonts w:eastAsia="Times New Roman"/>
              <w:color w:val="212121"/>
              <w:lang w:eastAsia="en-GB"/>
            </w:rPr>
            <w:delText xml:space="preserve"> and help us to learn whether the treatment worke</w:delText>
          </w:r>
        </w:del>
      </w:ins>
      <w:ins w:id="113" w:author="Best-Lane, Janis A" w:date="2024-09-26T13:22:00Z">
        <w:del w:id="114" w:author="Anjum, Aisha" w:date="2024-11-27T14:45:00Z">
          <w:r w:rsidRPr="21EFE1C1" w:rsidDel="00EE06FD">
            <w:rPr>
              <w:rFonts w:eastAsia="Times New Roman"/>
              <w:color w:val="212121"/>
              <w:lang w:eastAsia="en-GB"/>
            </w:rPr>
            <w:delText>d.</w:delText>
          </w:r>
        </w:del>
      </w:ins>
      <w:del w:id="115" w:author="Best-Lane, Janis A" w:date="2024-09-26T13:21:00Z">
        <w:r w:rsidRPr="21EFE1C1" w:rsidDel="003D3FB2">
          <w:rPr>
            <w:rFonts w:eastAsia="Times New Roman"/>
            <w:color w:val="212121"/>
            <w:lang w:eastAsia="en-GB"/>
          </w:rPr>
          <w:delText>.</w:delText>
        </w:r>
      </w:del>
    </w:p>
    <w:p w14:paraId="20710883" w14:textId="6640E159" w:rsidR="1D42E0D1" w:rsidRDefault="1D42E0D1">
      <w:pPr>
        <w:spacing w:before="240" w:after="240"/>
        <w:rPr>
          <w:ins w:id="116" w:author="Anjum, Aisha" w:date="2024-11-27T14:45:00Z" w16du:dateUtc="2024-11-27T14:45:14Z"/>
          <w:rFonts w:ascii="Calibri" w:eastAsia="Calibri" w:hAnsi="Calibri" w:cs="Calibri"/>
        </w:rPr>
        <w:pPrChange w:id="117" w:author="Anjum, Aisha" w:date="2024-11-27T14:45:00Z">
          <w:pPr/>
        </w:pPrChange>
      </w:pPr>
      <w:ins w:id="118" w:author="Anjum, Aisha" w:date="2024-11-27T14:45:00Z">
        <w:r w:rsidRPr="21EFE1C1">
          <w:rPr>
            <w:rFonts w:ascii="Calibri" w:eastAsia="Calibri" w:hAnsi="Calibri" w:cs="Calibri"/>
          </w:rPr>
          <w:t xml:space="preserve">Minimal randomisation and clinical data will be collected on the study database which is stored on servers in Sydney, Australia, this will have some personal information about you for this global study. This information will include year of birth, sex at birth, and basic study eligibility health information. This data collected from you will be </w:t>
        </w:r>
        <w:r w:rsidRPr="21EFE1C1">
          <w:rPr>
            <w:rFonts w:ascii="Calibri" w:eastAsia="Calibri" w:hAnsi="Calibri" w:cs="Calibri"/>
          </w:rPr>
          <w:lastRenderedPageBreak/>
          <w:t>pseudonymised, which means that your data will be given a reference number (code), so you cannot be directly personally identified by this. The information will be held securely with strict arrangements about who can access it.</w:t>
        </w:r>
      </w:ins>
    </w:p>
    <w:p w14:paraId="13A08CA3" w14:textId="57D7FF56" w:rsidR="1D42E0D1" w:rsidRDefault="1D42E0D1">
      <w:pPr>
        <w:spacing w:before="240" w:after="240"/>
        <w:rPr>
          <w:ins w:id="119" w:author="Anjum, Aisha" w:date="2024-11-27T14:58:00Z" w16du:dateUtc="2024-11-27T14:58:44Z"/>
          <w:rFonts w:ascii="Calibri" w:eastAsia="Calibri" w:hAnsi="Calibri" w:cs="Calibri"/>
        </w:rPr>
        <w:pPrChange w:id="120" w:author="Anjum, Aisha" w:date="2024-11-27T14:45:00Z">
          <w:pPr/>
        </w:pPrChange>
      </w:pPr>
      <w:ins w:id="121" w:author="Anjum, Aisha" w:date="2024-11-27T14:45:00Z">
        <w:r w:rsidRPr="21EFE1C1">
          <w:rPr>
            <w:rFonts w:ascii="Calibri" w:eastAsia="Calibri" w:hAnsi="Calibri" w:cs="Calibri"/>
          </w:rPr>
          <w:t>With your permission, in order to contact you in 6 months, your hospital will provide your name and telephone number to the ICNARC trial team (based in the UK). Your hospital will also provide some additional clinical data</w:t>
        </w:r>
      </w:ins>
      <w:ins w:id="122" w:author="Anjum, Aisha" w:date="2024-11-27T14:55:00Z">
        <w:r w:rsidR="5480B2B1" w:rsidRPr="21EFE1C1">
          <w:rPr>
            <w:rFonts w:ascii="Calibri" w:eastAsia="Calibri" w:hAnsi="Calibri" w:cs="Calibri"/>
          </w:rPr>
          <w:t xml:space="preserve"> including NHS number</w:t>
        </w:r>
      </w:ins>
      <w:ins w:id="123" w:author="Anjum, Aisha" w:date="2024-11-27T14:45:00Z">
        <w:r w:rsidRPr="21EFE1C1">
          <w:rPr>
            <w:rFonts w:ascii="Calibri" w:eastAsia="Calibri" w:hAnsi="Calibri" w:cs="Calibri"/>
          </w:rPr>
          <w:t xml:space="preserve">. This will allow the trial team to identify you on the Case Mix Program database (a health database for critically ill patients) and share your name, postcode, year of birth and NHS number, with NHS Digital (a UK national health database). This will enable NHS Digital to provide us with information about your health situation </w:t>
        </w:r>
      </w:ins>
    </w:p>
    <w:p w14:paraId="5FFC39E6" w14:textId="35AA4A87" w:rsidR="1D42E0D1" w:rsidRDefault="1D42E0D1" w:rsidP="21EFE1C1">
      <w:pPr>
        <w:spacing w:before="240" w:after="240"/>
        <w:rPr>
          <w:ins w:id="124" w:author="Anjum, Aisha" w:date="2024-11-27T14:45:00Z" w16du:dateUtc="2024-11-27T14:45:14Z"/>
          <w:rFonts w:ascii="Calibri" w:eastAsia="Calibri" w:hAnsi="Calibri" w:cs="Calibri"/>
        </w:rPr>
      </w:pPr>
      <w:ins w:id="125" w:author="Anjum, Aisha" w:date="2024-11-27T14:45:00Z">
        <w:r w:rsidRPr="21EFE1C1">
          <w:rPr>
            <w:rFonts w:ascii="Calibri" w:eastAsia="Calibri" w:hAnsi="Calibri" w:cs="Calibri"/>
          </w:rPr>
          <w:t>after the study follow up has finished and help us to learn whether the treatment worked. These data may also be shared with the study database team in Australia mentioned earlier.</w:t>
        </w:r>
      </w:ins>
    </w:p>
    <w:p w14:paraId="5DD3504A" w14:textId="0F49F67D" w:rsidR="21EFE1C1" w:rsidRDefault="21EFE1C1" w:rsidP="21EFE1C1">
      <w:pPr>
        <w:shd w:val="clear" w:color="auto" w:fill="FFFFFF" w:themeFill="background1"/>
        <w:spacing w:after="120" w:line="240" w:lineRule="auto"/>
        <w:rPr>
          <w:del w:id="126" w:author="Anjum, Aisha" w:date="2024-11-27T14:58:00Z" w16du:dateUtc="2024-11-27T14:58:13Z"/>
          <w:rFonts w:eastAsia="Times New Roman"/>
          <w:color w:val="212121"/>
          <w:lang w:eastAsia="en-GB"/>
        </w:rPr>
      </w:pPr>
    </w:p>
    <w:p w14:paraId="071BE90B" w14:textId="5AE904F3" w:rsidR="003D3FB2" w:rsidRPr="003D3FB2" w:rsidRDefault="003D3FB2" w:rsidP="21EFE1C1">
      <w:pPr>
        <w:shd w:val="clear" w:color="auto" w:fill="FFFFFF" w:themeFill="background1"/>
        <w:spacing w:after="120" w:line="240" w:lineRule="auto"/>
        <w:rPr>
          <w:ins w:id="127" w:author="Anjum, Aisha" w:date="2024-11-27T11:48:00Z" w16du:dateUtc="2024-11-27T11:48:34Z"/>
          <w:rFonts w:eastAsiaTheme="minorEastAsia"/>
          <w:color w:val="212121"/>
          <w:lang w:eastAsia="en-GB"/>
        </w:rPr>
      </w:pPr>
      <w:r w:rsidRPr="21EFE1C1">
        <w:rPr>
          <w:rFonts w:eastAsia="Times New Roman"/>
          <w:color w:val="212121"/>
          <w:lang w:eastAsia="en-GB"/>
        </w:rPr>
        <w:t>Your hospital will</w:t>
      </w:r>
      <w:del w:id="128" w:author="Anjum, Aisha" w:date="2024-11-27T11:48:00Z">
        <w:r w:rsidRPr="21EFE1C1" w:rsidDel="003D3FB2">
          <w:rPr>
            <w:rFonts w:eastAsia="Times New Roman"/>
            <w:color w:val="212121"/>
            <w:lang w:eastAsia="en-GB"/>
          </w:rPr>
          <w:delText xml:space="preserve"> </w:delText>
        </w:r>
      </w:del>
      <w:ins w:id="129" w:author="Anjum, Aisha" w:date="2024-11-27T11:47:00Z">
        <w:r w:rsidR="371024DF" w:rsidRPr="21EFE1C1">
          <w:rPr>
            <w:rFonts w:eastAsia="Times New Roman"/>
            <w:color w:val="212121"/>
            <w:lang w:eastAsia="en-GB"/>
          </w:rPr>
          <w:t xml:space="preserve"> </w:t>
        </w:r>
      </w:ins>
      <w:r w:rsidRPr="21EFE1C1">
        <w:rPr>
          <w:rFonts w:eastAsia="Times New Roman"/>
          <w:color w:val="212121"/>
          <w:lang w:eastAsia="en-GB"/>
        </w:rPr>
        <w:t xml:space="preserve">keep identifiable information about you from this study for </w:t>
      </w:r>
      <w:r w:rsidR="00C05608" w:rsidRPr="21EFE1C1">
        <w:rPr>
          <w:rFonts w:eastAsia="Times New Roman"/>
          <w:color w:val="212121"/>
          <w:lang w:eastAsia="en-GB"/>
        </w:rPr>
        <w:t>25</w:t>
      </w:r>
      <w:r w:rsidRPr="21EFE1C1">
        <w:rPr>
          <w:rFonts w:eastAsia="Times New Roman"/>
          <w:color w:val="212121"/>
          <w:lang w:eastAsia="en-GB"/>
        </w:rPr>
        <w:t xml:space="preserve"> years after the study has finished.</w:t>
      </w:r>
      <w:ins w:id="130" w:author="Anjum, Aisha" w:date="2024-11-27T11:45:00Z">
        <w:r w:rsidR="55A64021" w:rsidRPr="21EFE1C1">
          <w:rPr>
            <w:rFonts w:eastAsia="Times New Roman"/>
            <w:color w:val="212121"/>
            <w:lang w:eastAsia="en-GB"/>
          </w:rPr>
          <w:t xml:space="preserve"> T</w:t>
        </w:r>
        <w:r w:rsidR="55A64021" w:rsidRPr="21EFE1C1">
          <w:rPr>
            <w:rFonts w:eastAsiaTheme="minorEastAsia"/>
            <w:color w:val="212121"/>
            <w:lang w:eastAsia="en-GB"/>
            <w:rPrChange w:id="131" w:author="Anjum, Aisha" w:date="2024-11-27T11:46:00Z">
              <w:rPr>
                <w:rFonts w:eastAsia="Times New Roman"/>
                <w:color w:val="212121"/>
                <w:lang w:eastAsia="en-GB"/>
              </w:rPr>
            </w:rPrChange>
          </w:rPr>
          <w:t xml:space="preserve">his will be </w:t>
        </w:r>
      </w:ins>
      <w:ins w:id="132" w:author="Anjum, Aisha" w:date="2024-11-27T11:48:00Z">
        <w:r w:rsidR="22609E27" w:rsidRPr="21EFE1C1">
          <w:rPr>
            <w:rFonts w:eastAsiaTheme="minorEastAsia"/>
            <w:color w:val="212121"/>
            <w:lang w:eastAsia="en-GB"/>
          </w:rPr>
          <w:t xml:space="preserve">securely kept </w:t>
        </w:r>
      </w:ins>
      <w:ins w:id="133" w:author="Anjum, Aisha" w:date="2024-11-27T12:02:00Z">
        <w:r w:rsidR="4455C8DE" w:rsidRPr="21EFE1C1">
          <w:rPr>
            <w:rFonts w:eastAsiaTheme="minorEastAsia"/>
            <w:color w:val="212121"/>
            <w:lang w:eastAsia="en-GB"/>
          </w:rPr>
          <w:t xml:space="preserve">either as </w:t>
        </w:r>
      </w:ins>
      <w:ins w:id="134" w:author="Anjum, Aisha" w:date="2024-11-27T11:45:00Z">
        <w:r w:rsidR="55A64021" w:rsidRPr="21EFE1C1">
          <w:rPr>
            <w:rFonts w:eastAsiaTheme="minorEastAsia"/>
            <w:color w:val="212121"/>
            <w:lang w:eastAsia="en-GB"/>
            <w:rPrChange w:id="135" w:author="Anjum, Aisha" w:date="2024-11-27T11:46:00Z">
              <w:rPr>
                <w:rFonts w:ascii="Segoe UI" w:eastAsia="Segoe UI" w:hAnsi="Segoe UI" w:cs="Segoe UI"/>
                <w:color w:val="333333"/>
                <w:sz w:val="18"/>
                <w:szCs w:val="18"/>
              </w:rPr>
            </w:rPrChange>
          </w:rPr>
          <w:t xml:space="preserve">paper files or electronic files. If files are electronic, these </w:t>
        </w:r>
      </w:ins>
      <w:ins w:id="136" w:author="Anjum, Aisha" w:date="2024-11-27T11:46:00Z">
        <w:r w:rsidR="4C317B4D" w:rsidRPr="21EFE1C1">
          <w:rPr>
            <w:rFonts w:eastAsiaTheme="minorEastAsia"/>
            <w:color w:val="212121"/>
            <w:lang w:eastAsia="en-GB"/>
            <w:rPrChange w:id="137" w:author="Anjum, Aisha" w:date="2024-11-27T11:46:00Z">
              <w:rPr>
                <w:rFonts w:eastAsia="Times New Roman"/>
                <w:color w:val="212121"/>
                <w:lang w:eastAsia="en-GB"/>
              </w:rPr>
            </w:rPrChange>
          </w:rPr>
          <w:t>will be</w:t>
        </w:r>
      </w:ins>
      <w:ins w:id="138" w:author="Anjum, Aisha" w:date="2024-11-27T11:45:00Z">
        <w:r w:rsidR="55A64021" w:rsidRPr="21EFE1C1">
          <w:rPr>
            <w:rFonts w:eastAsiaTheme="minorEastAsia"/>
            <w:color w:val="212121"/>
            <w:lang w:eastAsia="en-GB"/>
            <w:rPrChange w:id="139" w:author="Anjum, Aisha" w:date="2024-11-27T11:46:00Z">
              <w:rPr>
                <w:rFonts w:ascii="Segoe UI" w:eastAsia="Segoe UI" w:hAnsi="Segoe UI" w:cs="Segoe UI"/>
                <w:color w:val="333333"/>
                <w:sz w:val="18"/>
                <w:szCs w:val="18"/>
              </w:rPr>
            </w:rPrChange>
          </w:rPr>
          <w:t xml:space="preserve"> filed on a </w:t>
        </w:r>
      </w:ins>
      <w:ins w:id="140" w:author="Anjum, Aisha" w:date="2024-11-27T11:47:00Z">
        <w:r w:rsidR="3F676F9B" w:rsidRPr="21EFE1C1">
          <w:rPr>
            <w:rFonts w:eastAsia="Times New Roman"/>
            <w:color w:val="212121"/>
            <w:lang w:eastAsia="en-GB"/>
          </w:rPr>
          <w:t>tested/approved</w:t>
        </w:r>
      </w:ins>
      <w:ins w:id="141" w:author="Anjum, Aisha" w:date="2024-11-27T11:45:00Z">
        <w:r w:rsidR="55A64021" w:rsidRPr="21EFE1C1">
          <w:rPr>
            <w:rFonts w:eastAsiaTheme="minorEastAsia"/>
            <w:color w:val="212121"/>
            <w:lang w:eastAsia="en-GB"/>
            <w:rPrChange w:id="142" w:author="Anjum, Aisha" w:date="2024-11-27T11:46:00Z">
              <w:rPr>
                <w:rFonts w:ascii="Segoe UI" w:eastAsia="Segoe UI" w:hAnsi="Segoe UI" w:cs="Segoe UI"/>
                <w:color w:val="333333"/>
                <w:sz w:val="18"/>
                <w:szCs w:val="18"/>
              </w:rPr>
            </w:rPrChange>
          </w:rPr>
          <w:t xml:space="preserve"> system</w:t>
        </w:r>
      </w:ins>
      <w:ins w:id="143" w:author="Anjum, Aisha" w:date="2024-11-27T11:47:00Z">
        <w:r w:rsidR="3E480152" w:rsidRPr="21EFE1C1">
          <w:rPr>
            <w:rFonts w:eastAsiaTheme="minorEastAsia"/>
            <w:color w:val="212121"/>
            <w:lang w:eastAsia="en-GB"/>
          </w:rPr>
          <w:t xml:space="preserve"> </w:t>
        </w:r>
      </w:ins>
      <w:ins w:id="144" w:author="Anjum, Aisha" w:date="2024-11-27T11:45:00Z">
        <w:r w:rsidR="55A64021" w:rsidRPr="21EFE1C1">
          <w:rPr>
            <w:rFonts w:eastAsiaTheme="minorEastAsia"/>
            <w:color w:val="212121"/>
            <w:lang w:eastAsia="en-GB"/>
            <w:rPrChange w:id="145" w:author="Anjum, Aisha" w:date="2024-11-27T11:46:00Z">
              <w:rPr>
                <w:rFonts w:ascii="Segoe UI" w:eastAsia="Segoe UI" w:hAnsi="Segoe UI" w:cs="Segoe UI"/>
                <w:color w:val="333333"/>
                <w:sz w:val="18"/>
                <w:szCs w:val="18"/>
              </w:rPr>
            </w:rPrChange>
          </w:rPr>
          <w:t>called Florence which complies with research regulations and provides the appropriate level of security during the time the files are stored. Florence is a cloud-based storage system</w:t>
        </w:r>
      </w:ins>
      <w:ins w:id="146" w:author="Anjum, Aisha" w:date="2024-11-27T11:48:00Z">
        <w:r w:rsidR="4A1A2C68" w:rsidRPr="21EFE1C1">
          <w:rPr>
            <w:rFonts w:eastAsiaTheme="minorEastAsia"/>
            <w:color w:val="212121"/>
            <w:lang w:eastAsia="en-GB"/>
          </w:rPr>
          <w:t xml:space="preserve"> and t</w:t>
        </w:r>
      </w:ins>
      <w:ins w:id="147" w:author="Anjum, Aisha" w:date="2024-11-27T11:45:00Z">
        <w:r w:rsidR="55A64021" w:rsidRPr="21EFE1C1">
          <w:rPr>
            <w:rFonts w:eastAsiaTheme="minorEastAsia"/>
            <w:color w:val="212121"/>
            <w:lang w:eastAsia="en-GB"/>
            <w:rPrChange w:id="148" w:author="Anjum, Aisha" w:date="2024-11-27T11:46:00Z">
              <w:rPr>
                <w:rFonts w:ascii="Segoe UI" w:eastAsia="Segoe UI" w:hAnsi="Segoe UI" w:cs="Segoe UI"/>
                <w:color w:val="333333"/>
                <w:sz w:val="18"/>
                <w:szCs w:val="18"/>
              </w:rPr>
            </w:rPrChange>
          </w:rPr>
          <w:t>he server/data centre is located in Germany</w:t>
        </w:r>
      </w:ins>
      <w:ins w:id="149" w:author="Anjum, Aisha" w:date="2024-11-27T11:48:00Z">
        <w:r w:rsidR="24191245" w:rsidRPr="21EFE1C1">
          <w:rPr>
            <w:rFonts w:eastAsiaTheme="minorEastAsia"/>
            <w:color w:val="212121"/>
            <w:lang w:eastAsia="en-GB"/>
          </w:rPr>
          <w:t>.</w:t>
        </w:r>
      </w:ins>
      <w:r w:rsidRPr="21EFE1C1">
        <w:rPr>
          <w:rFonts w:eastAsiaTheme="minorEastAsia"/>
          <w:color w:val="212121"/>
          <w:lang w:eastAsia="en-GB"/>
          <w:rPrChange w:id="150" w:author="Anjum, Aisha" w:date="2024-11-27T11:46:00Z">
            <w:rPr>
              <w:rFonts w:eastAsia="Times New Roman"/>
              <w:color w:val="212121"/>
              <w:lang w:eastAsia="en-GB"/>
            </w:rPr>
          </w:rPrChange>
        </w:rPr>
        <w:t xml:space="preserve"> </w:t>
      </w:r>
    </w:p>
    <w:p w14:paraId="512E57AE" w14:textId="3880B149" w:rsidR="003D3FB2" w:rsidRPr="003D3FB2" w:rsidRDefault="003D3FB2" w:rsidP="21EFE1C1">
      <w:pPr>
        <w:shd w:val="clear" w:color="auto" w:fill="FFFFFF" w:themeFill="background1"/>
        <w:spacing w:after="120" w:line="240" w:lineRule="auto"/>
        <w:rPr>
          <w:rFonts w:eastAsia="Times New Roman"/>
          <w:color w:val="212121"/>
          <w:lang w:eastAsia="en-GB"/>
        </w:rPr>
      </w:pPr>
      <w:r w:rsidRPr="21EFE1C1">
        <w:rPr>
          <w:rFonts w:eastAsiaTheme="minorEastAsia"/>
          <w:color w:val="212121"/>
          <w:lang w:eastAsia="en-GB"/>
          <w:rPrChange w:id="151" w:author="Anjum, Aisha" w:date="2024-11-27T11:46:00Z">
            <w:rPr>
              <w:rFonts w:eastAsia="Times New Roman"/>
              <w:color w:val="212121"/>
              <w:lang w:eastAsia="en-GB"/>
            </w:rPr>
          </w:rPrChange>
        </w:rPr>
        <w:t>W</w:t>
      </w:r>
      <w:r w:rsidRPr="21EFE1C1">
        <w:rPr>
          <w:rFonts w:eastAsia="Times New Roman"/>
          <w:color w:val="212121"/>
          <w:lang w:eastAsia="en-GB"/>
        </w:rPr>
        <w:t>hen you agree to take part in a research study, the information about your health and care may be provided to researchers running other research studies in this organisation and in other organisations. These organisations may be universities, NHS organisations</w:t>
      </w:r>
      <w:ins w:id="152" w:author="Beren Barklam" w:date="2024-08-21T12:55:00Z">
        <w:r w:rsidR="00302BA4" w:rsidRPr="21EFE1C1">
          <w:rPr>
            <w:rFonts w:eastAsia="Times New Roman"/>
            <w:color w:val="212121"/>
            <w:lang w:eastAsia="en-GB"/>
          </w:rPr>
          <w:t>,</w:t>
        </w:r>
      </w:ins>
      <w:r w:rsidRPr="21EFE1C1">
        <w:rPr>
          <w:rFonts w:eastAsia="Times New Roman"/>
          <w:color w:val="212121"/>
          <w:lang w:eastAsia="en-GB"/>
        </w:rPr>
        <w:t xml:space="preserve"> or companies involved in health and care research in this country or abroad. Your information will only be used by organisations and researchers to conduct research in accordance with the </w:t>
      </w:r>
      <w:del w:id="153" w:author="Anjum, Aisha" w:date="2024-11-27T11:46:00Z">
        <w:r>
          <w:fldChar w:fldCharType="begin"/>
        </w:r>
        <w:r>
          <w:delInstrText xml:space="preserve">HYPERLINK "https://www.hra.nhs.uk/planning-and-improving-research/policies-standards-legislation/uk-policy-framework-health-social-care-research/" </w:delInstrText>
        </w:r>
        <w:r>
          <w:fldChar w:fldCharType="separate"/>
        </w:r>
        <w:r w:rsidRPr="21EFE1C1" w:rsidDel="003D3FB2">
          <w:rPr>
            <w:rFonts w:eastAsia="Times New Roman"/>
            <w:color w:val="0000FF"/>
            <w:u w:val="single"/>
            <w:lang w:eastAsia="en-GB"/>
          </w:rPr>
          <w:delText>UK Policy Framework for Health and Social Care Research</w:delText>
        </w:r>
        <w:r>
          <w:fldChar w:fldCharType="end"/>
        </w:r>
      </w:del>
      <w:ins w:id="154" w:author="Anjum, Aisha" w:date="2024-11-27T11:46:00Z">
        <w:r w:rsidR="4C317B4D" w:rsidRPr="21EFE1C1">
          <w:rPr>
            <w:rFonts w:eastAsia="Times New Roman"/>
            <w:color w:val="0000FF"/>
            <w:u w:val="single"/>
            <w:lang w:eastAsia="en-GB"/>
          </w:rPr>
          <w:t>UK Policy Framework for Health and Social Care Research</w:t>
        </w:r>
      </w:ins>
      <w:r w:rsidRPr="21EFE1C1">
        <w:rPr>
          <w:rFonts w:eastAsia="Times New Roman"/>
          <w:color w:val="0000FF"/>
          <w:u w:val="single"/>
          <w:lang w:eastAsia="en-GB"/>
        </w:rPr>
        <w:t>.</w:t>
      </w:r>
    </w:p>
    <w:p w14:paraId="04848949" w14:textId="1D7BE5AF" w:rsidR="003D3FB2" w:rsidRDefault="003D3FB2" w:rsidP="21EFE1C1">
      <w:pPr>
        <w:shd w:val="clear" w:color="auto" w:fill="FFFFFF" w:themeFill="background1"/>
        <w:spacing w:after="120" w:line="240" w:lineRule="auto"/>
        <w:rPr>
          <w:ins w:id="155" w:author="Beren Barklam" w:date="2024-08-20T16:36:00Z" w16du:dateUtc="2024-08-20T15:36:00Z"/>
          <w:rFonts w:eastAsia="Times New Roman"/>
        </w:rPr>
      </w:pPr>
      <w:r w:rsidRPr="21EFE1C1">
        <w:rPr>
          <w:rFonts w:eastAsia="Times New Roman"/>
          <w:color w:val="212121"/>
          <w:lang w:eastAsia="en-GB"/>
        </w:rPr>
        <w:t xml:space="preserve">This information will not identify you and will not be combined with other information in a way that could identify you. The information will only be used for the purpose of health and care </w:t>
      </w:r>
      <w:del w:id="156" w:author="Best-Lane, Janis A" w:date="2024-09-26T13:23:00Z">
        <w:r w:rsidRPr="21EFE1C1" w:rsidDel="003D3FB2">
          <w:rPr>
            <w:rFonts w:eastAsia="Times New Roman"/>
            <w:color w:val="212121"/>
            <w:lang w:eastAsia="en-GB"/>
          </w:rPr>
          <w:delText>research, and</w:delText>
        </w:r>
      </w:del>
      <w:ins w:id="157" w:author="Best-Lane, Janis A" w:date="2024-09-26T13:23:00Z">
        <w:r w:rsidR="00EE06FD" w:rsidRPr="21EFE1C1">
          <w:rPr>
            <w:rFonts w:eastAsia="Times New Roman"/>
            <w:color w:val="212121"/>
            <w:lang w:eastAsia="en-GB"/>
          </w:rPr>
          <w:t>research and</w:t>
        </w:r>
      </w:ins>
      <w:r w:rsidRPr="21EFE1C1">
        <w:rPr>
          <w:rFonts w:eastAsia="Times New Roman"/>
          <w:color w:val="212121"/>
          <w:lang w:eastAsia="en-GB"/>
        </w:rPr>
        <w:t xml:space="preserve"> cannot be used to contact you or to affect your care. It will not be used to make decisions about future services available to you, such as insurance.</w:t>
      </w:r>
      <w:r w:rsidRPr="21EFE1C1">
        <w:rPr>
          <w:rFonts w:eastAsia="Times New Roman"/>
          <w:lang w:val="en-US"/>
        </w:rPr>
        <w:t xml:space="preserve"> </w:t>
      </w:r>
      <w:r w:rsidRPr="21EFE1C1">
        <w:rPr>
          <w:color w:val="000000" w:themeColor="text1"/>
        </w:rPr>
        <w:t>It is </w:t>
      </w:r>
      <w:r w:rsidRPr="21EFE1C1">
        <w:rPr>
          <w:rFonts w:eastAsia="Times New Roman"/>
        </w:rPr>
        <w:t>necessary for us to process your data as described to allow us to perform a task in the public interest (</w:t>
      </w:r>
      <w:ins w:id="158" w:author="Anjum, Aisha" w:date="2024-11-27T14:49:00Z">
        <w:r w:rsidR="3F0AEE3A" w:rsidRPr="21EFE1C1">
          <w:rPr>
            <w:rFonts w:eastAsia="Times New Roman"/>
          </w:rPr>
          <w:t>by law</w:t>
        </w:r>
      </w:ins>
      <w:del w:id="159" w:author="Anjum, Aisha" w:date="2024-11-27T14:48:00Z">
        <w:r w:rsidRPr="21EFE1C1" w:rsidDel="003D3FB2">
          <w:rPr>
            <w:rFonts w:eastAsia="Times New Roman"/>
          </w:rPr>
          <w:delText>lawful basis</w:delText>
        </w:r>
      </w:del>
      <w:r w:rsidRPr="21EFE1C1">
        <w:rPr>
          <w:rFonts w:eastAsia="Times New Roman"/>
        </w:rPr>
        <w:t>).</w:t>
      </w:r>
    </w:p>
    <w:p w14:paraId="3FF4408C" w14:textId="3CFC8AA5" w:rsidR="00F82579" w:rsidRPr="003D3FB2" w:rsidRDefault="00F82579" w:rsidP="00024936">
      <w:pPr>
        <w:shd w:val="clear" w:color="auto" w:fill="FFFFFF"/>
        <w:spacing w:after="120" w:line="240" w:lineRule="auto"/>
        <w:rPr>
          <w:rFonts w:cstheme="minorHAnsi"/>
        </w:rPr>
      </w:pPr>
    </w:p>
    <w:sectPr w:rsidR="00F82579" w:rsidRPr="003D3FB2" w:rsidSect="00024936">
      <w:headerReference w:type="default" r:id="rId10"/>
      <w:footerReference w:type="default" r:id="rId11"/>
      <w:headerReference w:type="first" r:id="rId12"/>
      <w:footerReference w:type="first" r:id="rId13"/>
      <w:pgSz w:w="11906" w:h="16838"/>
      <w:pgMar w:top="618" w:right="720" w:bottom="720" w:left="72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6C04F" w14:textId="77777777" w:rsidR="005D0197" w:rsidRDefault="005D0197" w:rsidP="00CE07AA">
      <w:pPr>
        <w:spacing w:after="0" w:line="240" w:lineRule="auto"/>
      </w:pPr>
      <w:r>
        <w:separator/>
      </w:r>
    </w:p>
  </w:endnote>
  <w:endnote w:type="continuationSeparator" w:id="0">
    <w:p w14:paraId="08019A7C" w14:textId="77777777" w:rsidR="005D0197" w:rsidRDefault="005D0197" w:rsidP="00CE07AA">
      <w:pPr>
        <w:spacing w:after="0" w:line="240" w:lineRule="auto"/>
      </w:pPr>
      <w:r>
        <w:continuationSeparator/>
      </w:r>
    </w:p>
  </w:endnote>
  <w:endnote w:type="continuationNotice" w:id="1">
    <w:p w14:paraId="7AA5DB61" w14:textId="77777777" w:rsidR="005D0197" w:rsidRDefault="005D0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B537B" w14:textId="1560EE06" w:rsidR="00CE07AA" w:rsidRDefault="21EFE1C1" w:rsidP="00CE07AA">
    <w:pPr>
      <w:pStyle w:val="Footer"/>
    </w:pPr>
    <w:r>
      <w:t>REMAP-CAP Privacy Notice_AM</w:t>
    </w:r>
    <w:ins w:id="170" w:author="Beren Barklam" w:date="2024-11-25T14:32:00Z">
      <w:r>
        <w:t>42</w:t>
      </w:r>
    </w:ins>
    <w:del w:id="171" w:author="Beren Barklam" w:date="2024-11-25T14:32:00Z">
      <w:r w:rsidR="00CE07AA" w:rsidDel="21EFE1C1">
        <w:delText>037</w:delText>
      </w:r>
    </w:del>
    <w:r>
      <w:t xml:space="preserve"> </w:t>
    </w:r>
    <w:ins w:id="172" w:author="Anjum, Aisha" w:date="2024-11-27T14:58:00Z">
      <w:r>
        <w:t>_</w:t>
      </w:r>
    </w:ins>
    <w:del w:id="173" w:author="Anjum, Aisha" w:date="2024-11-27T14:58:00Z">
      <w:r w:rsidR="00CE07AA">
        <w:tab/>
      </w:r>
    </w:del>
    <w:r>
      <w:t xml:space="preserve">IRAS  237150 </w:t>
    </w:r>
    <w:r w:rsidR="00CE07AA">
      <w:tab/>
    </w:r>
    <w:sdt>
      <w:sdtPr>
        <w:id w:val="539014993"/>
        <w:docPartObj>
          <w:docPartGallery w:val="Page Numbers (Bottom of Page)"/>
          <w:docPartUnique/>
        </w:docPartObj>
      </w:sdtPr>
      <w:sdtEndPr/>
      <w:sdtContent>
        <w:sdt>
          <w:sdtPr>
            <w:id w:val="-171187649"/>
            <w:docPartObj>
              <w:docPartGallery w:val="Page Numbers (Top of Page)"/>
              <w:docPartUnique/>
            </w:docPartObj>
          </w:sdtPr>
          <w:sdtEndPr/>
          <w:sdtContent>
            <w:r>
              <w:t xml:space="preserve">Page </w:t>
            </w:r>
            <w:r w:rsidR="00CE07AA" w:rsidRPr="21EFE1C1">
              <w:rPr>
                <w:b/>
                <w:bCs/>
                <w:sz w:val="24"/>
                <w:szCs w:val="24"/>
              </w:rPr>
              <w:fldChar w:fldCharType="begin"/>
            </w:r>
            <w:r w:rsidR="00CE07AA" w:rsidRPr="21EFE1C1">
              <w:rPr>
                <w:b/>
                <w:bCs/>
              </w:rPr>
              <w:instrText xml:space="preserve"> PAGE </w:instrText>
            </w:r>
            <w:r w:rsidR="00CE07AA" w:rsidRPr="21EFE1C1">
              <w:rPr>
                <w:b/>
                <w:bCs/>
                <w:sz w:val="24"/>
                <w:szCs w:val="24"/>
              </w:rPr>
              <w:fldChar w:fldCharType="separate"/>
            </w:r>
            <w:r w:rsidRPr="21EFE1C1">
              <w:rPr>
                <w:b/>
                <w:bCs/>
                <w:sz w:val="24"/>
                <w:szCs w:val="24"/>
              </w:rPr>
              <w:t>1</w:t>
            </w:r>
            <w:r w:rsidR="00CE07AA" w:rsidRPr="21EFE1C1">
              <w:rPr>
                <w:b/>
                <w:bCs/>
                <w:sz w:val="24"/>
                <w:szCs w:val="24"/>
              </w:rPr>
              <w:fldChar w:fldCharType="end"/>
            </w:r>
            <w:r>
              <w:t xml:space="preserve"> of </w:t>
            </w:r>
            <w:r w:rsidR="00CE07AA" w:rsidRPr="21EFE1C1">
              <w:rPr>
                <w:b/>
                <w:bCs/>
                <w:sz w:val="24"/>
                <w:szCs w:val="24"/>
              </w:rPr>
              <w:fldChar w:fldCharType="begin"/>
            </w:r>
            <w:r w:rsidR="00CE07AA" w:rsidRPr="21EFE1C1">
              <w:rPr>
                <w:b/>
                <w:bCs/>
              </w:rPr>
              <w:instrText xml:space="preserve"> NUMPAGES  </w:instrText>
            </w:r>
            <w:r w:rsidR="00CE07AA" w:rsidRPr="21EFE1C1">
              <w:rPr>
                <w:b/>
                <w:bCs/>
                <w:sz w:val="24"/>
                <w:szCs w:val="24"/>
              </w:rPr>
              <w:fldChar w:fldCharType="separate"/>
            </w:r>
            <w:r w:rsidRPr="21EFE1C1">
              <w:rPr>
                <w:b/>
                <w:bCs/>
                <w:sz w:val="24"/>
                <w:szCs w:val="24"/>
              </w:rPr>
              <w:t>2</w:t>
            </w:r>
            <w:r w:rsidR="00CE07AA" w:rsidRPr="21EFE1C1">
              <w:rPr>
                <w:b/>
                <w:bCs/>
                <w:sz w:val="24"/>
                <w:szCs w:val="24"/>
              </w:rPr>
              <w:fldChar w:fldCharType="end"/>
            </w:r>
          </w:sdtContent>
        </w:sdt>
      </w:sdtContent>
    </w:sdt>
  </w:p>
  <w:p w14:paraId="7833447D" w14:textId="04B9CED2" w:rsidR="00CE07AA" w:rsidRDefault="00CE07AA">
    <w:pPr>
      <w:pStyle w:val="Footer"/>
    </w:pPr>
    <w:r>
      <w:t>V1.</w:t>
    </w:r>
    <w:ins w:id="174" w:author="Beren Barklam" w:date="2024-11-25T14:32:00Z" w16du:dateUtc="2024-11-25T14:32:00Z">
      <w:r w:rsidR="00E000FF">
        <w:t>2</w:t>
      </w:r>
    </w:ins>
    <w:del w:id="175" w:author="Beren Barklam" w:date="2024-11-25T14:32:00Z" w16du:dateUtc="2024-11-25T14:32:00Z">
      <w:r w:rsidDel="00E000FF">
        <w:delText>0</w:delText>
      </w:r>
    </w:del>
    <w:r>
      <w:t xml:space="preserve"> </w:t>
    </w:r>
    <w:del w:id="176" w:author="Beren Barklam" w:date="2024-11-25T14:32:00Z" w16du:dateUtc="2024-11-25T14:32:00Z">
      <w:r w:rsidDel="00E000FF">
        <w:delText>25</w:delText>
      </w:r>
      <w:r w:rsidRPr="00F37AE9" w:rsidDel="00E000FF">
        <w:rPr>
          <w:vertAlign w:val="superscript"/>
        </w:rPr>
        <w:delText>th</w:delText>
      </w:r>
      <w:r w:rsidDel="00E000FF">
        <w:delText xml:space="preserve"> October 2022</w:delText>
      </w:r>
    </w:del>
    <w:ins w:id="177" w:author="Beren Barklam" w:date="2024-11-25T14:32:00Z" w16du:dateUtc="2024-11-25T14:32:00Z">
      <w:r w:rsidR="00E000FF">
        <w:t>25</w:t>
      </w:r>
      <w:r w:rsidR="00E000FF" w:rsidRPr="00E000FF">
        <w:rPr>
          <w:vertAlign w:val="superscript"/>
          <w:rPrChange w:id="178" w:author="Beren Barklam" w:date="2024-11-25T14:32:00Z" w16du:dateUtc="2024-11-25T14:32:00Z">
            <w:rPr/>
          </w:rPrChange>
        </w:rPr>
        <w:t>th</w:t>
      </w:r>
      <w:r w:rsidR="00E000FF">
        <w:t xml:space="preserve"> November 2024</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7A16C" w14:textId="01E5AEFF" w:rsidR="00CE07AA" w:rsidRDefault="00CE07AA" w:rsidP="00CE07AA">
    <w:pPr>
      <w:pStyle w:val="Footer"/>
    </w:pPr>
    <w:r>
      <w:t>REMAP-CAP Privacy Notice_</w:t>
    </w:r>
    <w:del w:id="181" w:author="Beren Barklam" w:date="2024-11-25T14:32:00Z" w16du:dateUtc="2024-11-25T14:32:00Z">
      <w:r w:rsidDel="00E000FF">
        <w:delText>AM03</w:delText>
      </w:r>
      <w:r w:rsidR="00C05608" w:rsidDel="00E000FF">
        <w:delText>8</w:delText>
      </w:r>
      <w:r w:rsidRPr="00541E6C" w:rsidDel="00E000FF">
        <w:delText xml:space="preserve"> </w:delText>
      </w:r>
    </w:del>
    <w:ins w:id="182" w:author="Beren Barklam" w:date="2024-11-25T14:32:00Z" w16du:dateUtc="2024-11-25T14:32:00Z">
      <w:r w:rsidR="00E000FF">
        <w:t>AM42</w:t>
      </w:r>
      <w:r w:rsidR="00E000FF" w:rsidRPr="00541E6C">
        <w:t xml:space="preserve"> </w:t>
      </w:r>
    </w:ins>
    <w:r>
      <w:tab/>
      <w:t>IRAS  237150</w:t>
    </w:r>
    <w:r w:rsidRPr="00541E6C">
      <w:t xml:space="preserve"> </w:t>
    </w:r>
    <w:r>
      <w:tab/>
    </w:r>
    <w:sdt>
      <w:sdtPr>
        <w:id w:val="332343736"/>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223A9C44" w14:textId="668D7335" w:rsidR="00CE07AA" w:rsidRDefault="00CE07AA" w:rsidP="00CE07AA">
    <w:pPr>
      <w:pStyle w:val="Footer"/>
    </w:pPr>
    <w:r>
      <w:t>V1.</w:t>
    </w:r>
    <w:del w:id="183" w:author="Beren Barklam" w:date="2024-11-25T14:32:00Z" w16du:dateUtc="2024-11-25T14:32:00Z">
      <w:r w:rsidR="00C05608" w:rsidDel="00E000FF">
        <w:delText>1</w:delText>
      </w:r>
      <w:r w:rsidDel="00E000FF">
        <w:delText xml:space="preserve"> </w:delText>
      </w:r>
    </w:del>
    <w:ins w:id="184" w:author="Beren Barklam" w:date="2024-11-25T14:32:00Z" w16du:dateUtc="2024-11-25T14:32:00Z">
      <w:r w:rsidR="00E000FF">
        <w:t xml:space="preserve">2 </w:t>
      </w:r>
    </w:ins>
    <w:del w:id="185" w:author="Beren Barklam" w:date="2024-11-25T14:32:00Z" w16du:dateUtc="2024-11-25T14:32:00Z">
      <w:r w:rsidR="00C05608" w:rsidDel="00E000FF">
        <w:delText>18</w:delText>
      </w:r>
      <w:r w:rsidR="00C05608" w:rsidRPr="008620B8" w:rsidDel="00E000FF">
        <w:rPr>
          <w:vertAlign w:val="superscript"/>
        </w:rPr>
        <w:delText>th</w:delText>
      </w:r>
      <w:r w:rsidR="00C05608" w:rsidDel="00E000FF">
        <w:delText xml:space="preserve"> April 2023</w:delText>
      </w:r>
    </w:del>
    <w:ins w:id="186" w:author="Beren Barklam" w:date="2024-11-25T14:32:00Z" w16du:dateUtc="2024-11-25T14:32:00Z">
      <w:r w:rsidR="00E000FF">
        <w:t>25</w:t>
      </w:r>
      <w:r w:rsidR="00E000FF" w:rsidRPr="00E000FF">
        <w:rPr>
          <w:vertAlign w:val="superscript"/>
          <w:rPrChange w:id="187" w:author="Beren Barklam" w:date="2024-11-25T14:32:00Z" w16du:dateUtc="2024-11-25T14:32:00Z">
            <w:rPr/>
          </w:rPrChange>
        </w:rPr>
        <w:t>th</w:t>
      </w:r>
      <w:r w:rsidR="00E000FF">
        <w:t xml:space="preserve"> November 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BFAD3" w14:textId="77777777" w:rsidR="005D0197" w:rsidRDefault="005D0197" w:rsidP="00CE07AA">
      <w:pPr>
        <w:spacing w:after="0" w:line="240" w:lineRule="auto"/>
      </w:pPr>
      <w:r>
        <w:separator/>
      </w:r>
    </w:p>
  </w:footnote>
  <w:footnote w:type="continuationSeparator" w:id="0">
    <w:p w14:paraId="5D9428B4" w14:textId="77777777" w:rsidR="005D0197" w:rsidRDefault="005D0197" w:rsidP="00CE07AA">
      <w:pPr>
        <w:spacing w:after="0" w:line="240" w:lineRule="auto"/>
      </w:pPr>
      <w:r>
        <w:continuationSeparator/>
      </w:r>
    </w:p>
  </w:footnote>
  <w:footnote w:type="continuationNotice" w:id="1">
    <w:p w14:paraId="1969622E" w14:textId="77777777" w:rsidR="005D0197" w:rsidRDefault="005D01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0" w:author="Anjum, Aisha" w:date="2024-11-27T11:51:00Z">
        <w:tblPr>
          <w:tblStyle w:val="TableGrid"/>
          <w:tblW w:w="0" w:type="nil"/>
          <w:tblLayout w:type="fixed"/>
          <w:tblLook w:val="06A0" w:firstRow="1" w:lastRow="0" w:firstColumn="1" w:lastColumn="0" w:noHBand="1" w:noVBand="1"/>
        </w:tblPr>
      </w:tblPrChange>
    </w:tblPr>
    <w:tblGrid>
      <w:gridCol w:w="3485"/>
      <w:gridCol w:w="3485"/>
      <w:gridCol w:w="3485"/>
      <w:tblGridChange w:id="161">
        <w:tblGrid>
          <w:gridCol w:w="5"/>
          <w:gridCol w:w="3480"/>
          <w:gridCol w:w="5"/>
          <w:gridCol w:w="3480"/>
          <w:gridCol w:w="5"/>
          <w:gridCol w:w="3480"/>
          <w:gridCol w:w="5"/>
        </w:tblGrid>
      </w:tblGridChange>
    </w:tblGrid>
    <w:tr w:rsidR="21EFE1C1" w14:paraId="7C1FC330" w14:textId="77777777" w:rsidTr="21EFE1C1">
      <w:trPr>
        <w:trHeight w:val="300"/>
        <w:trPrChange w:id="162" w:author="Anjum, Aisha" w:date="2024-11-27T11:51:00Z">
          <w:trPr>
            <w:gridBefore w:val="1"/>
            <w:trHeight w:val="300"/>
          </w:trPr>
        </w:trPrChange>
      </w:trPr>
      <w:tc>
        <w:tcPr>
          <w:tcW w:w="3485" w:type="dxa"/>
          <w:tcPrChange w:id="163" w:author="Anjum, Aisha" w:date="2024-11-27T11:51:00Z">
            <w:tcPr>
              <w:tcW w:w="3485" w:type="dxa"/>
              <w:gridSpan w:val="2"/>
            </w:tcPr>
          </w:tcPrChange>
        </w:tcPr>
        <w:p w14:paraId="61DCC9C3" w14:textId="39D21648" w:rsidR="21EFE1C1" w:rsidRDefault="21EFE1C1">
          <w:pPr>
            <w:pStyle w:val="Header"/>
            <w:ind w:left="-115"/>
            <w:pPrChange w:id="164" w:author="Anjum, Aisha" w:date="2024-11-27T11:51:00Z">
              <w:pPr/>
            </w:pPrChange>
          </w:pPr>
        </w:p>
      </w:tc>
      <w:tc>
        <w:tcPr>
          <w:tcW w:w="3485" w:type="dxa"/>
          <w:tcPrChange w:id="165" w:author="Anjum, Aisha" w:date="2024-11-27T11:51:00Z">
            <w:tcPr>
              <w:tcW w:w="3485" w:type="dxa"/>
              <w:gridSpan w:val="2"/>
            </w:tcPr>
          </w:tcPrChange>
        </w:tcPr>
        <w:p w14:paraId="77EA3F68" w14:textId="26C1CFB6" w:rsidR="21EFE1C1" w:rsidRDefault="21EFE1C1">
          <w:pPr>
            <w:pStyle w:val="Header"/>
            <w:jc w:val="center"/>
            <w:pPrChange w:id="166" w:author="Anjum, Aisha" w:date="2024-11-27T11:51:00Z">
              <w:pPr/>
            </w:pPrChange>
          </w:pPr>
        </w:p>
      </w:tc>
      <w:tc>
        <w:tcPr>
          <w:tcW w:w="3485" w:type="dxa"/>
          <w:tcPrChange w:id="167" w:author="Anjum, Aisha" w:date="2024-11-27T11:51:00Z">
            <w:tcPr>
              <w:tcW w:w="3485" w:type="dxa"/>
              <w:gridSpan w:val="2"/>
            </w:tcPr>
          </w:tcPrChange>
        </w:tcPr>
        <w:p w14:paraId="0FFFCF32" w14:textId="064D4771" w:rsidR="21EFE1C1" w:rsidRDefault="21EFE1C1">
          <w:pPr>
            <w:pStyle w:val="Header"/>
            <w:ind w:right="-115"/>
            <w:jc w:val="right"/>
            <w:pPrChange w:id="168" w:author="Anjum, Aisha" w:date="2024-11-27T11:51:00Z">
              <w:pPr/>
            </w:pPrChange>
          </w:pPr>
        </w:p>
      </w:tc>
    </w:tr>
  </w:tbl>
  <w:p w14:paraId="4EABD5D4" w14:textId="61443D1D" w:rsidR="21EFE1C1" w:rsidRDefault="21EFE1C1">
    <w:pPr>
      <w:pStyle w:val="Header"/>
      <w:pPrChange w:id="169" w:author="Anjum, Aisha" w:date="2024-11-27T11:51: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4EFEA" w14:textId="77777777" w:rsidR="00CE07AA" w:rsidRDefault="00CE07AA" w:rsidP="00CE07AA">
    <w:pPr>
      <w:pStyle w:val="Header"/>
      <w:tabs>
        <w:tab w:val="right" w:pos="8312"/>
      </w:tabs>
      <w:jc w:val="center"/>
      <w:rPr>
        <w:rFonts w:ascii="Calibri" w:eastAsia="Calibri" w:hAnsi="Calibri"/>
        <w:b/>
        <w:sz w:val="28"/>
        <w:szCs w:val="28"/>
      </w:rPr>
    </w:pPr>
    <w:r>
      <w:rPr>
        <w:noProof/>
      </w:rPr>
      <w:drawing>
        <wp:inline distT="0" distB="0" distL="0" distR="0" wp14:anchorId="6539C9A5" wp14:editId="74F9B8D9">
          <wp:extent cx="5911850" cy="787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5E4CA82" w14:textId="18945646" w:rsidR="00CE07AA" w:rsidRPr="004013F3" w:rsidRDefault="21EFE1C1">
    <w:pPr>
      <w:pStyle w:val="Header"/>
      <w:tabs>
        <w:tab w:val="right" w:pos="8312"/>
      </w:tabs>
      <w:jc w:val="center"/>
      <w:rPr>
        <w:rFonts w:ascii="Calibri" w:eastAsia="Calibri" w:hAnsi="Calibri"/>
        <w:b/>
        <w:bCs/>
        <w:sz w:val="28"/>
        <w:szCs w:val="28"/>
      </w:rPr>
      <w:pPrChange w:id="179" w:author="Anjum, Aisha" w:date="2024-11-27T11:51:00Z">
        <w:pPr>
          <w:pStyle w:val="Header"/>
          <w:tabs>
            <w:tab w:val="right" w:pos="8312"/>
          </w:tabs>
        </w:pPr>
      </w:pPrChange>
    </w:pPr>
    <w:r w:rsidRPr="21EFE1C1">
      <w:rPr>
        <w:rFonts w:ascii="Calibri" w:eastAsia="Calibri" w:hAnsi="Calibri"/>
        <w:b/>
        <w:bCs/>
        <w:sz w:val="28"/>
        <w:szCs w:val="28"/>
      </w:rPr>
      <w:t>Randomized, Embedded, Multifactorial, Adaptive Platform trial for Community-Acquired Pneumonia</w:t>
    </w:r>
    <w:del w:id="180" w:author="Beren Barklam" w:date="2024-08-21T12:42:00Z">
      <w:r w:rsidR="00CE07AA" w:rsidRPr="21EFE1C1" w:rsidDel="21EFE1C1">
        <w:rPr>
          <w:rFonts w:ascii="Calibri" w:eastAsia="Calibri" w:hAnsi="Calibri"/>
          <w:b/>
          <w:bCs/>
          <w:sz w:val="28"/>
          <w:szCs w:val="28"/>
        </w:rPr>
        <w:delText xml:space="preserve"> and COVID-19</w:delText>
      </w:r>
    </w:del>
  </w:p>
  <w:p w14:paraId="17CE9863" w14:textId="77777777" w:rsidR="00CE07AA" w:rsidRDefault="00CE07AA">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jum, Aisha">
    <w15:presenceInfo w15:providerId="AD" w15:userId="S::aanjum1@ic.ac.uk::6bbbfd95-515f-4a09-8af8-2424c102afcd"/>
  </w15:person>
  <w15:person w15:author="Beren Barklam">
    <w15:presenceInfo w15:providerId="AD" w15:userId="S::icnarc303@icnarc.org::944bf126-06d1-492b-ad3a-50dcd256d209"/>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FB2"/>
    <w:rsid w:val="0001691B"/>
    <w:rsid w:val="00024936"/>
    <w:rsid w:val="00032CAD"/>
    <w:rsid w:val="00037406"/>
    <w:rsid w:val="0006194A"/>
    <w:rsid w:val="000A2306"/>
    <w:rsid w:val="000B7623"/>
    <w:rsid w:val="000D7EFB"/>
    <w:rsid w:val="000F6EF7"/>
    <w:rsid w:val="00182710"/>
    <w:rsid w:val="001949A0"/>
    <w:rsid w:val="001A17DD"/>
    <w:rsid w:val="001E6A43"/>
    <w:rsid w:val="002D3883"/>
    <w:rsid w:val="00302719"/>
    <w:rsid w:val="00302BA4"/>
    <w:rsid w:val="00313804"/>
    <w:rsid w:val="00333221"/>
    <w:rsid w:val="00371204"/>
    <w:rsid w:val="00372543"/>
    <w:rsid w:val="00393AA2"/>
    <w:rsid w:val="003C4FE6"/>
    <w:rsid w:val="003D3FB2"/>
    <w:rsid w:val="003D61A2"/>
    <w:rsid w:val="003E51C1"/>
    <w:rsid w:val="003F5F2D"/>
    <w:rsid w:val="00435756"/>
    <w:rsid w:val="0044552A"/>
    <w:rsid w:val="004569EB"/>
    <w:rsid w:val="0046345F"/>
    <w:rsid w:val="004A17AF"/>
    <w:rsid w:val="004E579A"/>
    <w:rsid w:val="005068C8"/>
    <w:rsid w:val="00547B1A"/>
    <w:rsid w:val="00551F86"/>
    <w:rsid w:val="005D0197"/>
    <w:rsid w:val="005E72A8"/>
    <w:rsid w:val="00636A82"/>
    <w:rsid w:val="00646A64"/>
    <w:rsid w:val="00691704"/>
    <w:rsid w:val="006C4E99"/>
    <w:rsid w:val="006E02DD"/>
    <w:rsid w:val="007069FE"/>
    <w:rsid w:val="00793A53"/>
    <w:rsid w:val="00795CA0"/>
    <w:rsid w:val="007B76E1"/>
    <w:rsid w:val="00826A8E"/>
    <w:rsid w:val="0085315E"/>
    <w:rsid w:val="008620B8"/>
    <w:rsid w:val="008A6B7E"/>
    <w:rsid w:val="008B2EC3"/>
    <w:rsid w:val="008D2A83"/>
    <w:rsid w:val="00940481"/>
    <w:rsid w:val="009725F6"/>
    <w:rsid w:val="00985E85"/>
    <w:rsid w:val="00990E19"/>
    <w:rsid w:val="00A5736B"/>
    <w:rsid w:val="00A61640"/>
    <w:rsid w:val="00A960E9"/>
    <w:rsid w:val="00AF235D"/>
    <w:rsid w:val="00AF2D94"/>
    <w:rsid w:val="00B04C12"/>
    <w:rsid w:val="00B259CD"/>
    <w:rsid w:val="00B7462C"/>
    <w:rsid w:val="00B81DC3"/>
    <w:rsid w:val="00B82214"/>
    <w:rsid w:val="00BD43AA"/>
    <w:rsid w:val="00BE0EB3"/>
    <w:rsid w:val="00BF7EBF"/>
    <w:rsid w:val="00C047D6"/>
    <w:rsid w:val="00C05608"/>
    <w:rsid w:val="00C113B2"/>
    <w:rsid w:val="00C648E5"/>
    <w:rsid w:val="00C96E3B"/>
    <w:rsid w:val="00CB782F"/>
    <w:rsid w:val="00CD3D94"/>
    <w:rsid w:val="00CE07AA"/>
    <w:rsid w:val="00D01A56"/>
    <w:rsid w:val="00D02B8B"/>
    <w:rsid w:val="00D10866"/>
    <w:rsid w:val="00D16DE3"/>
    <w:rsid w:val="00D25A76"/>
    <w:rsid w:val="00D678F4"/>
    <w:rsid w:val="00D81698"/>
    <w:rsid w:val="00DC72C0"/>
    <w:rsid w:val="00E000FF"/>
    <w:rsid w:val="00E02F1C"/>
    <w:rsid w:val="00E52332"/>
    <w:rsid w:val="00EA6F77"/>
    <w:rsid w:val="00EB3AEB"/>
    <w:rsid w:val="00EC1FC6"/>
    <w:rsid w:val="00EC2A6E"/>
    <w:rsid w:val="00ED4D7C"/>
    <w:rsid w:val="00EE06FD"/>
    <w:rsid w:val="00F31FCC"/>
    <w:rsid w:val="00F51AED"/>
    <w:rsid w:val="00F571EE"/>
    <w:rsid w:val="00F70642"/>
    <w:rsid w:val="00F82579"/>
    <w:rsid w:val="00FA1D67"/>
    <w:rsid w:val="00FA6360"/>
    <w:rsid w:val="00FD4626"/>
    <w:rsid w:val="00FE7009"/>
    <w:rsid w:val="095372B1"/>
    <w:rsid w:val="09F4F33D"/>
    <w:rsid w:val="0AA13046"/>
    <w:rsid w:val="0C56E1AA"/>
    <w:rsid w:val="0C9C5F63"/>
    <w:rsid w:val="0E88338D"/>
    <w:rsid w:val="0F43A9ED"/>
    <w:rsid w:val="10F4B0C8"/>
    <w:rsid w:val="1479FA6C"/>
    <w:rsid w:val="15CCB2B3"/>
    <w:rsid w:val="16939C93"/>
    <w:rsid w:val="1D42E0D1"/>
    <w:rsid w:val="21EFE1C1"/>
    <w:rsid w:val="22609E27"/>
    <w:rsid w:val="22DFB2D6"/>
    <w:rsid w:val="24191245"/>
    <w:rsid w:val="24A72103"/>
    <w:rsid w:val="27C29CC7"/>
    <w:rsid w:val="28BA0AB2"/>
    <w:rsid w:val="2C4713F7"/>
    <w:rsid w:val="2E800632"/>
    <w:rsid w:val="2F3FBFD9"/>
    <w:rsid w:val="3125E2DF"/>
    <w:rsid w:val="3557507D"/>
    <w:rsid w:val="36901BD2"/>
    <w:rsid w:val="371024DF"/>
    <w:rsid w:val="395D204F"/>
    <w:rsid w:val="3AA51F9C"/>
    <w:rsid w:val="3B48D7CC"/>
    <w:rsid w:val="3E480152"/>
    <w:rsid w:val="3F0AEE3A"/>
    <w:rsid w:val="3F2F3AA7"/>
    <w:rsid w:val="3F676F9B"/>
    <w:rsid w:val="414C83E1"/>
    <w:rsid w:val="429EE9C7"/>
    <w:rsid w:val="4455C8DE"/>
    <w:rsid w:val="4474B318"/>
    <w:rsid w:val="452E9B00"/>
    <w:rsid w:val="48EE320D"/>
    <w:rsid w:val="49899CED"/>
    <w:rsid w:val="49CA751B"/>
    <w:rsid w:val="4A1A2C68"/>
    <w:rsid w:val="4C317B4D"/>
    <w:rsid w:val="4D396E4C"/>
    <w:rsid w:val="4EF75A08"/>
    <w:rsid w:val="50CB25EE"/>
    <w:rsid w:val="5480B2B1"/>
    <w:rsid w:val="55A64021"/>
    <w:rsid w:val="55C383A1"/>
    <w:rsid w:val="5763B47A"/>
    <w:rsid w:val="5D7A382C"/>
    <w:rsid w:val="6247F7E6"/>
    <w:rsid w:val="62F9F1DA"/>
    <w:rsid w:val="6414EB8D"/>
    <w:rsid w:val="66E5BC62"/>
    <w:rsid w:val="674AFB99"/>
    <w:rsid w:val="68811170"/>
    <w:rsid w:val="706D5F87"/>
    <w:rsid w:val="72A20671"/>
    <w:rsid w:val="76373A8C"/>
    <w:rsid w:val="77C6C856"/>
    <w:rsid w:val="79BA0DBD"/>
    <w:rsid w:val="7D41A3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1E7F9"/>
  <w15:chartTrackingRefBased/>
  <w15:docId w15:val="{AE38FD8F-8121-4BFE-ADB2-05502C50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FB2"/>
    <w:pPr>
      <w:spacing w:after="0" w:line="240" w:lineRule="auto"/>
    </w:pPr>
    <w:rPr>
      <w:rFonts w:ascii="Times New Roman" w:eastAsia="Batang" w:hAnsi="Times New Roman" w:cs="Times New Roman"/>
      <w:sz w:val="24"/>
      <w:szCs w:val="24"/>
      <w:lang w:eastAsia="ko-KR"/>
    </w:rPr>
  </w:style>
  <w:style w:type="paragraph" w:styleId="Header">
    <w:name w:val="header"/>
    <w:basedOn w:val="Normal"/>
    <w:link w:val="HeaderChar"/>
    <w:unhideWhenUsed/>
    <w:rsid w:val="00CE07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7AA"/>
  </w:style>
  <w:style w:type="paragraph" w:styleId="Footer">
    <w:name w:val="footer"/>
    <w:basedOn w:val="Normal"/>
    <w:link w:val="FooterChar"/>
    <w:uiPriority w:val="99"/>
    <w:unhideWhenUsed/>
    <w:rsid w:val="00CE07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7AA"/>
  </w:style>
  <w:style w:type="paragraph" w:styleId="Revision">
    <w:name w:val="Revision"/>
    <w:hidden/>
    <w:uiPriority w:val="99"/>
    <w:semiHidden/>
    <w:rsid w:val="00393AA2"/>
    <w:pPr>
      <w:spacing w:after="0" w:line="240" w:lineRule="auto"/>
    </w:pPr>
  </w:style>
  <w:style w:type="character" w:styleId="CommentReference">
    <w:name w:val="annotation reference"/>
    <w:basedOn w:val="DefaultParagraphFont"/>
    <w:uiPriority w:val="99"/>
    <w:semiHidden/>
    <w:unhideWhenUsed/>
    <w:rsid w:val="00C96E3B"/>
    <w:rPr>
      <w:sz w:val="16"/>
      <w:szCs w:val="16"/>
    </w:rPr>
  </w:style>
  <w:style w:type="paragraph" w:styleId="CommentText">
    <w:name w:val="annotation text"/>
    <w:basedOn w:val="Normal"/>
    <w:link w:val="CommentTextChar"/>
    <w:uiPriority w:val="99"/>
    <w:unhideWhenUsed/>
    <w:rsid w:val="00C96E3B"/>
    <w:pPr>
      <w:spacing w:line="240" w:lineRule="auto"/>
    </w:pPr>
    <w:rPr>
      <w:sz w:val="20"/>
      <w:szCs w:val="20"/>
    </w:rPr>
  </w:style>
  <w:style w:type="character" w:customStyle="1" w:styleId="CommentTextChar">
    <w:name w:val="Comment Text Char"/>
    <w:basedOn w:val="DefaultParagraphFont"/>
    <w:link w:val="CommentText"/>
    <w:uiPriority w:val="99"/>
    <w:rsid w:val="00C96E3B"/>
    <w:rPr>
      <w:sz w:val="20"/>
      <w:szCs w:val="20"/>
    </w:rPr>
  </w:style>
  <w:style w:type="paragraph" w:styleId="CommentSubject">
    <w:name w:val="annotation subject"/>
    <w:basedOn w:val="CommentText"/>
    <w:next w:val="CommentText"/>
    <w:link w:val="CommentSubjectChar"/>
    <w:uiPriority w:val="99"/>
    <w:semiHidden/>
    <w:unhideWhenUsed/>
    <w:rsid w:val="00C96E3B"/>
    <w:rPr>
      <w:b/>
      <w:bCs/>
    </w:rPr>
  </w:style>
  <w:style w:type="character" w:customStyle="1" w:styleId="CommentSubjectChar">
    <w:name w:val="Comment Subject Char"/>
    <w:basedOn w:val="CommentTextChar"/>
    <w:link w:val="CommentSubject"/>
    <w:uiPriority w:val="99"/>
    <w:semiHidden/>
    <w:rsid w:val="00C96E3B"/>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ivacy@umcutrecht.n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8FD2C-74C5-4BD0-B20B-8126890A2D4B}">
  <ds:schemaRefs>
    <ds:schemaRef ds:uri="http://schemas.microsoft.com/sharepoint/v3/contenttype/forms"/>
  </ds:schemaRefs>
</ds:datastoreItem>
</file>

<file path=customXml/itemProps2.xml><?xml version="1.0" encoding="utf-8"?>
<ds:datastoreItem xmlns:ds="http://schemas.openxmlformats.org/officeDocument/2006/customXml" ds:itemID="{AB46400E-78F8-45CE-B391-AADB0F56F75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DB04028E-C6BA-4A0C-AC30-A7B86CE8C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998</Words>
  <Characters>5695</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Beren Barklam</cp:lastModifiedBy>
  <cp:revision>8</cp:revision>
  <dcterms:created xsi:type="dcterms:W3CDTF">2024-11-25T14:31:00Z</dcterms:created>
  <dcterms:modified xsi:type="dcterms:W3CDTF">2024-12-13T14:36:00Z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